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9C621" w14:textId="77777777" w:rsidR="00635C7A" w:rsidRDefault="00635C7A" w:rsidP="00635C7A">
      <w:pPr>
        <w:jc w:val="right"/>
        <w:rPr>
          <w:b/>
          <w:bCs/>
        </w:rPr>
      </w:pPr>
    </w:p>
    <w:p w14:paraId="141D902E" w14:textId="77777777" w:rsidR="00635C7A" w:rsidRDefault="00635C7A" w:rsidP="00635C7A">
      <w:pPr>
        <w:jc w:val="right"/>
        <w:rPr>
          <w:b/>
          <w:bCs/>
        </w:rPr>
      </w:pPr>
    </w:p>
    <w:p w14:paraId="513C9C35" w14:textId="0E2A9EDF" w:rsidR="00FA7F23" w:rsidRPr="00B05EF8" w:rsidRDefault="00FA7F23" w:rsidP="00635C7A">
      <w:pPr>
        <w:rPr>
          <w:b/>
          <w:bCs/>
        </w:rPr>
      </w:pPr>
      <w:r w:rsidRPr="00B05EF8">
        <w:rPr>
          <w:noProof/>
          <w:lang w:eastAsia="et-EE"/>
        </w:rPr>
        <mc:AlternateContent>
          <mc:Choice Requires="wps">
            <w:drawing>
              <wp:anchor distT="0" distB="0" distL="114300" distR="114300" simplePos="0" relativeHeight="251658240" behindDoc="0" locked="0" layoutInCell="1" allowOverlap="1" wp14:anchorId="5EEB8BC1" wp14:editId="0D5D4F98">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DC21A85" w14:textId="77777777" w:rsidR="00FA7F23" w:rsidRDefault="00FA7F23" w:rsidP="000F3352">
                            <w:pPr>
                              <w:rPr>
                                <w:b/>
                                <w:sz w:val="20"/>
                                <w:szCs w:val="20"/>
                              </w:rPr>
                            </w:pPr>
                            <w:r>
                              <w:rPr>
                                <w:b/>
                                <w:sz w:val="20"/>
                                <w:szCs w:val="20"/>
                              </w:rPr>
                              <w:t>KAVAND</w:t>
                            </w:r>
                          </w:p>
                          <w:p w14:paraId="4A80573A" w14:textId="44EBF005" w:rsidR="00FA7F23" w:rsidRDefault="002A333C" w:rsidP="000F3352">
                            <w:pPr>
                              <w:rPr>
                                <w:sz w:val="20"/>
                                <w:szCs w:val="20"/>
                              </w:rPr>
                            </w:pPr>
                            <w:r>
                              <w:rPr>
                                <w:sz w:val="20"/>
                                <w:szCs w:val="20"/>
                              </w:rPr>
                              <w:t>2</w:t>
                            </w:r>
                            <w:r w:rsidR="00807BED">
                              <w:rPr>
                                <w:sz w:val="20"/>
                                <w:szCs w:val="20"/>
                              </w:rPr>
                              <w:t>0</w:t>
                            </w:r>
                            <w:r w:rsidR="00280AFE">
                              <w:rPr>
                                <w:sz w:val="20"/>
                                <w:szCs w:val="20"/>
                              </w:rPr>
                              <w:t>.0</w:t>
                            </w:r>
                            <w:r>
                              <w:rPr>
                                <w:sz w:val="20"/>
                                <w:szCs w:val="20"/>
                              </w:rPr>
                              <w:t>6</w:t>
                            </w:r>
                            <w:r w:rsidR="00280AFE">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shapetype id="_x0000_t202" coordsize="21600,21600" o:spt="202" path="m,l,21600r21600,l21600,xe" w14:anchorId="5EEB8BC1">
                <v:stroke joinstyle="miter"/>
                <v:path gradientshapeok="t" o:connecttype="rect"/>
              </v:shapetype>
              <v:shape id="Tekstiväli 2" style="position:absolute;margin-left:301.95pt;margin-top:3.8pt;width:167.4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v:textbox>
                  <w:txbxContent>
                    <w:p w:rsidR="00FA7F23" w:rsidP="000F3352" w:rsidRDefault="00FA7F23" w14:paraId="6DC21A85" w14:textId="77777777">
                      <w:pPr>
                        <w:rPr>
                          <w:b/>
                          <w:sz w:val="20"/>
                          <w:szCs w:val="20"/>
                        </w:rPr>
                      </w:pPr>
                      <w:r>
                        <w:rPr>
                          <w:b/>
                          <w:sz w:val="20"/>
                          <w:szCs w:val="20"/>
                        </w:rPr>
                        <w:t>KAVAND</w:t>
                      </w:r>
                    </w:p>
                    <w:p w:rsidR="00FA7F23" w:rsidP="000F3352" w:rsidRDefault="002A333C" w14:paraId="4A80573A" w14:textId="44EBF005">
                      <w:pPr>
                        <w:rPr>
                          <w:sz w:val="20"/>
                          <w:szCs w:val="20"/>
                        </w:rPr>
                      </w:pPr>
                      <w:r>
                        <w:rPr>
                          <w:sz w:val="20"/>
                          <w:szCs w:val="20"/>
                        </w:rPr>
                        <w:t>2</w:t>
                      </w:r>
                      <w:r w:rsidR="00807BED">
                        <w:rPr>
                          <w:sz w:val="20"/>
                          <w:szCs w:val="20"/>
                        </w:rPr>
                        <w:t>0</w:t>
                      </w:r>
                      <w:r w:rsidR="00280AFE">
                        <w:rPr>
                          <w:sz w:val="20"/>
                          <w:szCs w:val="20"/>
                        </w:rPr>
                        <w:t>.0</w:t>
                      </w:r>
                      <w:r>
                        <w:rPr>
                          <w:sz w:val="20"/>
                          <w:szCs w:val="20"/>
                        </w:rPr>
                        <w:t>6</w:t>
                      </w:r>
                      <w:r w:rsidR="00280AFE">
                        <w:rPr>
                          <w:sz w:val="20"/>
                          <w:szCs w:val="20"/>
                        </w:rPr>
                        <w:t>.2025</w:t>
                      </w:r>
                    </w:p>
                  </w:txbxContent>
                </v:textbox>
              </v:shape>
            </w:pict>
          </mc:Fallback>
        </mc:AlternateContent>
      </w:r>
    </w:p>
    <w:p w14:paraId="1D416CD5" w14:textId="77777777" w:rsidR="0060581A" w:rsidRPr="00B05EF8" w:rsidRDefault="0060581A" w:rsidP="000F3352">
      <w:pPr>
        <w:rPr>
          <w:b/>
          <w:bCs/>
        </w:rPr>
      </w:pPr>
    </w:p>
    <w:p w14:paraId="71F8D71B" w14:textId="77777777" w:rsidR="0060581A" w:rsidRPr="00B05EF8" w:rsidRDefault="0060581A" w:rsidP="0060581A">
      <w:pPr>
        <w:rPr>
          <w:b/>
          <w:bCs/>
        </w:rPr>
      </w:pPr>
    </w:p>
    <w:p w14:paraId="72611BB2" w14:textId="29415417" w:rsidR="002D6483" w:rsidRPr="00B05EF8" w:rsidRDefault="003347EB" w:rsidP="0036607E">
      <w:pPr>
        <w:jc w:val="center"/>
        <w:rPr>
          <w:b/>
          <w:bCs/>
          <w:sz w:val="32"/>
          <w:szCs w:val="32"/>
        </w:rPr>
      </w:pPr>
      <w:r w:rsidRPr="00B05EF8">
        <w:rPr>
          <w:b/>
          <w:bCs/>
          <w:sz w:val="32"/>
          <w:szCs w:val="32"/>
        </w:rPr>
        <w:t xml:space="preserve">Maaparandusseaduse ja </w:t>
      </w:r>
      <w:r w:rsidR="0030002B" w:rsidRPr="00B05EF8">
        <w:rPr>
          <w:b/>
          <w:bCs/>
          <w:sz w:val="32"/>
          <w:szCs w:val="32"/>
        </w:rPr>
        <w:t>riigivarasead</w:t>
      </w:r>
      <w:r w:rsidR="00822296" w:rsidRPr="00B05EF8">
        <w:rPr>
          <w:b/>
          <w:bCs/>
          <w:sz w:val="32"/>
          <w:szCs w:val="32"/>
        </w:rPr>
        <w:t>u</w:t>
      </w:r>
      <w:r w:rsidR="0030002B" w:rsidRPr="00B05EF8">
        <w:rPr>
          <w:b/>
          <w:bCs/>
          <w:sz w:val="32"/>
          <w:szCs w:val="32"/>
        </w:rPr>
        <w:t>se</w:t>
      </w:r>
      <w:r w:rsidRPr="00B05EF8">
        <w:rPr>
          <w:b/>
          <w:bCs/>
          <w:sz w:val="32"/>
          <w:szCs w:val="32"/>
        </w:rPr>
        <w:t xml:space="preserve"> muutmise seaduse eelnõu seletuskiri</w:t>
      </w:r>
    </w:p>
    <w:p w14:paraId="1270634B" w14:textId="77777777" w:rsidR="002D6483" w:rsidRPr="00B05EF8" w:rsidRDefault="002D6483" w:rsidP="000766A1">
      <w:pPr>
        <w:jc w:val="both"/>
        <w:rPr>
          <w:b/>
          <w:bCs/>
        </w:rPr>
      </w:pPr>
    </w:p>
    <w:p w14:paraId="7C9DEFD0" w14:textId="77777777" w:rsidR="002D6483" w:rsidRPr="00B05EF8" w:rsidRDefault="002D6483" w:rsidP="000766A1">
      <w:pPr>
        <w:jc w:val="both"/>
        <w:rPr>
          <w:b/>
          <w:bCs/>
        </w:rPr>
      </w:pPr>
      <w:r w:rsidRPr="00B05EF8">
        <w:rPr>
          <w:b/>
          <w:bCs/>
        </w:rPr>
        <w:t>1. Sissejuhatus</w:t>
      </w:r>
    </w:p>
    <w:p w14:paraId="5205E7E9" w14:textId="77777777" w:rsidR="002D6483" w:rsidRPr="00B05EF8" w:rsidRDefault="002D6483" w:rsidP="000766A1">
      <w:pPr>
        <w:jc w:val="both"/>
        <w:rPr>
          <w:b/>
          <w:bCs/>
        </w:rPr>
      </w:pPr>
    </w:p>
    <w:p w14:paraId="52EF92CC" w14:textId="77777777" w:rsidR="00370422" w:rsidRPr="00B05EF8" w:rsidRDefault="00370422" w:rsidP="0036607E">
      <w:pPr>
        <w:jc w:val="both"/>
        <w:rPr>
          <w:b/>
          <w:bCs/>
        </w:rPr>
      </w:pPr>
      <w:r w:rsidRPr="00B05EF8">
        <w:rPr>
          <w:b/>
          <w:bCs/>
        </w:rPr>
        <w:t>1.1 Sisukokkuvõte</w:t>
      </w:r>
    </w:p>
    <w:p w14:paraId="750719A5" w14:textId="77777777" w:rsidR="0036607E" w:rsidRDefault="0036607E" w:rsidP="0036607E">
      <w:pPr>
        <w:jc w:val="both"/>
      </w:pPr>
    </w:p>
    <w:p w14:paraId="5CC5010A" w14:textId="53B28704" w:rsidR="003222F0" w:rsidRPr="00B05EF8" w:rsidRDefault="0036607E" w:rsidP="0036607E">
      <w:pPr>
        <w:jc w:val="both"/>
        <w:rPr>
          <w:color w:val="A6A6A6" w:themeColor="background1" w:themeShade="A6"/>
        </w:rPr>
      </w:pPr>
      <w:r>
        <w:t>E</w:t>
      </w:r>
      <w:r w:rsidR="00A20ED7" w:rsidRPr="00B05EF8">
        <w:t>elnõuga muudetakse maaparandusseadust</w:t>
      </w:r>
      <w:r w:rsidR="007A79B7">
        <w:t xml:space="preserve"> </w:t>
      </w:r>
      <w:r w:rsidR="007A79B7" w:rsidRPr="00B05EF8">
        <w:t xml:space="preserve">(edaspidi </w:t>
      </w:r>
      <w:r w:rsidR="007A79B7">
        <w:t xml:space="preserve">ka </w:t>
      </w:r>
      <w:proofErr w:type="spellStart"/>
      <w:r w:rsidR="007A79B7" w:rsidRPr="00B05EF8">
        <w:rPr>
          <w:i/>
          <w:iCs/>
        </w:rPr>
        <w:t>MaaParS</w:t>
      </w:r>
      <w:proofErr w:type="spellEnd"/>
      <w:r w:rsidR="007A79B7" w:rsidRPr="00B05EF8">
        <w:t xml:space="preserve">) </w:t>
      </w:r>
      <w:r w:rsidR="00A20ED7" w:rsidRPr="00B05EF8">
        <w:t xml:space="preserve"> ja </w:t>
      </w:r>
      <w:commentRangeStart w:id="0"/>
      <w:r w:rsidR="00A20ED7" w:rsidRPr="00B05EF8">
        <w:t>riigivarase</w:t>
      </w:r>
      <w:r w:rsidR="00B835BC" w:rsidRPr="00B05EF8">
        <w:t>a</w:t>
      </w:r>
      <w:r w:rsidR="00A20ED7" w:rsidRPr="00B05EF8">
        <w:t>dust</w:t>
      </w:r>
      <w:commentRangeEnd w:id="0"/>
      <w:r w:rsidR="000A45A2" w:rsidRPr="00B05EF8">
        <w:rPr>
          <w:rStyle w:val="Kommentaariviide"/>
          <w:sz w:val="24"/>
          <w:szCs w:val="24"/>
        </w:rPr>
        <w:commentReference w:id="0"/>
      </w:r>
      <w:r w:rsidR="00A20ED7" w:rsidRPr="00B05EF8">
        <w:t xml:space="preserve">. </w:t>
      </w:r>
      <w:r w:rsidR="00C46583">
        <w:t xml:space="preserve">Maaparandusseaduses tehtavate muudatustega </w:t>
      </w:r>
      <w:r w:rsidR="00C46583" w:rsidRPr="00B05EF8">
        <w:t>loobutakse</w:t>
      </w:r>
      <w:r w:rsidR="00C46583" w:rsidRPr="00B05EF8" w:rsidDel="00C46583">
        <w:t xml:space="preserve"> </w:t>
      </w:r>
      <w:r w:rsidR="000A3818" w:rsidRPr="00B05EF8">
        <w:t>v</w:t>
      </w:r>
      <w:r w:rsidR="001B097D" w:rsidRPr="00B05EF8">
        <w:t>astutava spetsialisti täienduskoolituse</w:t>
      </w:r>
      <w:r w:rsidR="00EB1A7B">
        <w:t>l osalemise</w:t>
      </w:r>
      <w:r w:rsidR="001B097D" w:rsidRPr="00B05EF8">
        <w:t xml:space="preserve"> </w:t>
      </w:r>
      <w:r w:rsidR="000A3818" w:rsidRPr="00B05EF8">
        <w:t>nõudest</w:t>
      </w:r>
      <w:r w:rsidR="00C46583">
        <w:t xml:space="preserve"> ning reguleeritakse</w:t>
      </w:r>
      <w:r w:rsidR="00BE5A72">
        <w:t xml:space="preserve"> </w:t>
      </w:r>
      <w:r w:rsidR="00C46583" w:rsidRPr="00C46583">
        <w:t>enne 2003. aasta 1. juulit ehitatud maaparandussüsteemile</w:t>
      </w:r>
      <w:r w:rsidR="00C46583">
        <w:t xml:space="preserve"> k</w:t>
      </w:r>
      <w:r w:rsidR="00C46583" w:rsidRPr="00C46583">
        <w:t xml:space="preserve">asutusloa </w:t>
      </w:r>
      <w:r w:rsidR="00C46583">
        <w:t>antuks lugemine</w:t>
      </w:r>
      <w:r w:rsidR="00BE5A72">
        <w:t xml:space="preserve"> ja </w:t>
      </w:r>
      <w:r w:rsidR="006B568F">
        <w:t xml:space="preserve">selle maaparandussüsteemi </w:t>
      </w:r>
      <w:r w:rsidR="00BE5A72">
        <w:t>maaparandussüsteemide registrisse</w:t>
      </w:r>
      <w:r w:rsidR="00E717AB">
        <w:t xml:space="preserve"> (edaspidi ka </w:t>
      </w:r>
      <w:r w:rsidR="00E717AB" w:rsidRPr="00E717AB">
        <w:rPr>
          <w:i/>
          <w:iCs/>
        </w:rPr>
        <w:t>register</w:t>
      </w:r>
      <w:r w:rsidR="00E717AB">
        <w:t>)</w:t>
      </w:r>
      <w:r w:rsidR="00BE5A72">
        <w:t xml:space="preserve"> kandmine</w:t>
      </w:r>
      <w:r w:rsidR="00C46583">
        <w:t>.</w:t>
      </w:r>
      <w:r w:rsidR="00F55D31" w:rsidRPr="00B05EF8">
        <w:t xml:space="preserve"> Riigivaraseaduse muudatusega täpsustatakse</w:t>
      </w:r>
      <w:r w:rsidR="00412806" w:rsidRPr="00B05EF8">
        <w:t xml:space="preserve"> ning</w:t>
      </w:r>
      <w:r w:rsidR="00E21D1E" w:rsidRPr="00B05EF8">
        <w:t xml:space="preserve"> samas</w:t>
      </w:r>
      <w:r w:rsidR="00BC667E" w:rsidRPr="00B05EF8">
        <w:t xml:space="preserve"> ka</w:t>
      </w:r>
      <w:r w:rsidR="00412806" w:rsidRPr="00B05EF8">
        <w:t xml:space="preserve"> lihtsustatakse riigi omandis oleva maatulundusmaa kasutusse andmisega ning võõrandamisega seotud põhimõtteid. </w:t>
      </w:r>
    </w:p>
    <w:p w14:paraId="4C96D340" w14:textId="77777777" w:rsidR="003222F0" w:rsidRPr="00B05EF8" w:rsidRDefault="003222F0" w:rsidP="0036607E">
      <w:pPr>
        <w:jc w:val="both"/>
      </w:pPr>
    </w:p>
    <w:p w14:paraId="3AD213D8" w14:textId="566C2640" w:rsidR="00370422" w:rsidRPr="00B05EF8" w:rsidRDefault="00370422" w:rsidP="0036607E">
      <w:pPr>
        <w:jc w:val="both"/>
        <w:rPr>
          <w:b/>
          <w:bCs/>
        </w:rPr>
      </w:pPr>
      <w:r w:rsidRPr="00B05EF8">
        <w:rPr>
          <w:b/>
          <w:bCs/>
        </w:rPr>
        <w:t>1.2 Eelnõu ettevalmistajad</w:t>
      </w:r>
    </w:p>
    <w:p w14:paraId="28500F46" w14:textId="77777777" w:rsidR="00370422" w:rsidRPr="00B05EF8" w:rsidRDefault="00370422" w:rsidP="000766A1">
      <w:pPr>
        <w:adjustRightInd w:val="0"/>
        <w:jc w:val="both"/>
        <w:rPr>
          <w:color w:val="000000"/>
          <w:lang w:eastAsia="et-EE"/>
        </w:rPr>
      </w:pPr>
    </w:p>
    <w:p w14:paraId="2266C70D" w14:textId="365BDF11" w:rsidR="00370422" w:rsidRPr="00B05EF8" w:rsidRDefault="00370422" w:rsidP="0036607E">
      <w:pPr>
        <w:jc w:val="both"/>
        <w:rPr>
          <w:iCs/>
        </w:rPr>
      </w:pPr>
      <w:r w:rsidRPr="00B05EF8">
        <w:t xml:space="preserve">Eelnõu ja seletuskirja on koostanud Regionaal- ja Põllumajandusministeeriumi </w:t>
      </w:r>
      <w:r w:rsidR="003A3769" w:rsidRPr="00B05EF8">
        <w:t>põllumajanduskeskkonnapoliitika</w:t>
      </w:r>
      <w:r w:rsidRPr="00B05EF8">
        <w:t xml:space="preserve"> osakonna nõunik</w:t>
      </w:r>
      <w:r w:rsidR="0067457C" w:rsidRPr="00B05EF8">
        <w:t>ud</w:t>
      </w:r>
      <w:r w:rsidRPr="00B05EF8">
        <w:t xml:space="preserve"> Merly Kiisler (</w:t>
      </w:r>
      <w:r w:rsidR="00105B59" w:rsidRPr="00B05EF8">
        <w:t>625 </w:t>
      </w:r>
      <w:r w:rsidRPr="00B05EF8">
        <w:t xml:space="preserve">6241, </w:t>
      </w:r>
      <w:hyperlink r:id="rId15" w:history="1">
        <w:r w:rsidRPr="00B05EF8">
          <w:rPr>
            <w:rStyle w:val="Hperlink"/>
          </w:rPr>
          <w:t>merly.kiisler@agri.ee</w:t>
        </w:r>
      </w:hyperlink>
      <w:r w:rsidR="005D62CF" w:rsidRPr="00B05EF8">
        <w:t xml:space="preserve">) </w:t>
      </w:r>
      <w:r w:rsidR="00992EDC" w:rsidRPr="00B05EF8">
        <w:t xml:space="preserve">ja </w:t>
      </w:r>
      <w:r w:rsidR="00D4641C" w:rsidRPr="00B05EF8">
        <w:t xml:space="preserve">Helve Hunt </w:t>
      </w:r>
      <w:r w:rsidR="00251AB9" w:rsidRPr="00B05EF8">
        <w:t>(</w:t>
      </w:r>
      <w:r w:rsidR="00105B59" w:rsidRPr="00B05EF8">
        <w:t>625 </w:t>
      </w:r>
      <w:r w:rsidR="00251AB9" w:rsidRPr="00B05EF8">
        <w:t xml:space="preserve">6511, </w:t>
      </w:r>
      <w:r w:rsidR="00251AB9" w:rsidRPr="00B05EF8">
        <w:rPr>
          <w:rStyle w:val="Hperlink"/>
        </w:rPr>
        <w:t>helve.</w:t>
      </w:r>
      <w:hyperlink r:id="rId16" w:history="1">
        <w:r w:rsidR="00251AB9" w:rsidRPr="00B05EF8">
          <w:rPr>
            <w:rStyle w:val="Hperlink"/>
          </w:rPr>
          <w:t>hunt@agri.ee</w:t>
        </w:r>
      </w:hyperlink>
      <w:r w:rsidR="00251AB9" w:rsidRPr="00B05EF8">
        <w:t xml:space="preserve">) </w:t>
      </w:r>
      <w:r w:rsidR="00992EDC" w:rsidRPr="00B05EF8">
        <w:t xml:space="preserve">ning </w:t>
      </w:r>
      <w:r w:rsidRPr="00B05EF8">
        <w:t>sama osakonna valdkonna juht Reena Osolin (</w:t>
      </w:r>
      <w:r w:rsidR="00105B59" w:rsidRPr="00B05EF8">
        <w:t>625 </w:t>
      </w:r>
      <w:r w:rsidRPr="00B05EF8">
        <w:t xml:space="preserve">6287, </w:t>
      </w:r>
      <w:hyperlink r:id="rId17" w:history="1">
        <w:r w:rsidR="003A3769" w:rsidRPr="00B05EF8">
          <w:rPr>
            <w:rStyle w:val="Hperlink"/>
          </w:rPr>
          <w:t>reena.osolin@agri.ee</w:t>
        </w:r>
      </w:hyperlink>
      <w:r w:rsidR="003A3769" w:rsidRPr="00B05EF8">
        <w:t>)</w:t>
      </w:r>
      <w:r w:rsidRPr="00B05EF8">
        <w:t xml:space="preserve">. Juriidilise ekspertiisi on eelnõule teinud Regionaal- ja Põllumajandusministeeriumi õigusosakonna nõunik Ketlyn </w:t>
      </w:r>
      <w:proofErr w:type="spellStart"/>
      <w:r w:rsidRPr="00B05EF8">
        <w:t>Roze</w:t>
      </w:r>
      <w:proofErr w:type="spellEnd"/>
      <w:r w:rsidRPr="00B05EF8">
        <w:t xml:space="preserve"> (</w:t>
      </w:r>
      <w:r w:rsidR="00105B59" w:rsidRPr="00B05EF8">
        <w:t>625 </w:t>
      </w:r>
      <w:r w:rsidRPr="00B05EF8">
        <w:t xml:space="preserve">6127, </w:t>
      </w:r>
      <w:commentRangeStart w:id="1"/>
      <w:proofErr w:type="spellStart"/>
      <w:r w:rsidRPr="00B05EF8">
        <w:rPr>
          <w:rStyle w:val="Hperlink"/>
        </w:rPr>
        <w:t>ketlyn.roze@agri.ee</w:t>
      </w:r>
      <w:hyperlink r:id="rId18" w:history="1">
        <w:r>
          <w:rPr>
            <w:rStyle w:val="Hperlink"/>
          </w:rPr>
          <w:t>mailto</w:t>
        </w:r>
        <w:proofErr w:type="spellEnd"/>
        <w:r>
          <w:rPr>
            <w:rStyle w:val="Hperlink"/>
          </w:rPr>
          <w:t>:</w:t>
        </w:r>
      </w:hyperlink>
      <w:commentRangeEnd w:id="1"/>
      <w:r w:rsidR="006B6E34">
        <w:rPr>
          <w:rStyle w:val="Kommentaariviide"/>
        </w:rPr>
        <w:commentReference w:id="1"/>
      </w:r>
      <w:r w:rsidRPr="00B05EF8">
        <w:rPr>
          <w:rStyle w:val="Hperlink"/>
        </w:rPr>
        <w:t>)</w:t>
      </w:r>
      <w:r w:rsidRPr="00B05EF8">
        <w:t xml:space="preserve">. Keeleliselt on eelnõu toimetanud Regionaal- ja Põllumajandusministeeriumi õigusosakonna </w:t>
      </w:r>
      <w:r w:rsidRPr="00B05EF8">
        <w:rPr>
          <w:color w:val="000000"/>
          <w:lang w:eastAsia="et-EE"/>
        </w:rPr>
        <w:t xml:space="preserve">peaspetsialist </w:t>
      </w:r>
      <w:r w:rsidR="00BE5A72">
        <w:rPr>
          <w:color w:val="000000"/>
          <w:lang w:eastAsia="et-EE"/>
        </w:rPr>
        <w:t>Leeni Kohal (</w:t>
      </w:r>
      <w:r w:rsidR="00BE5A72" w:rsidRPr="00C837A7">
        <w:rPr>
          <w:color w:val="000000"/>
          <w:lang w:eastAsia="et-EE"/>
        </w:rPr>
        <w:t>5698 3427</w:t>
      </w:r>
      <w:r w:rsidR="00BE5A72">
        <w:rPr>
          <w:color w:val="000000"/>
          <w:lang w:eastAsia="et-EE"/>
        </w:rPr>
        <w:t xml:space="preserve">, </w:t>
      </w:r>
      <w:hyperlink r:id="rId19" w:history="1">
        <w:r w:rsidR="00BE5A72" w:rsidRPr="00C837A7">
          <w:rPr>
            <w:rStyle w:val="Hperlink"/>
            <w:lang w:eastAsia="et-EE"/>
          </w:rPr>
          <w:t>leeni.kohal@agri.ee</w:t>
        </w:r>
      </w:hyperlink>
      <w:r w:rsidR="00BE5A72">
        <w:rPr>
          <w:color w:val="000000"/>
          <w:lang w:eastAsia="et-EE"/>
        </w:rPr>
        <w:t>)</w:t>
      </w:r>
      <w:r w:rsidR="00BE5A72" w:rsidRPr="004E7AB7">
        <w:rPr>
          <w:iCs/>
        </w:rPr>
        <w:t>.</w:t>
      </w:r>
    </w:p>
    <w:p w14:paraId="6CCB68C9" w14:textId="77777777" w:rsidR="00370422" w:rsidRPr="00B05EF8" w:rsidRDefault="00370422" w:rsidP="000766A1">
      <w:pPr>
        <w:jc w:val="both"/>
      </w:pPr>
    </w:p>
    <w:p w14:paraId="0C0849A3" w14:textId="77777777" w:rsidR="00370422" w:rsidRPr="00B05EF8" w:rsidRDefault="00370422" w:rsidP="0036607E">
      <w:pPr>
        <w:jc w:val="both"/>
        <w:rPr>
          <w:b/>
          <w:bCs/>
        </w:rPr>
      </w:pPr>
      <w:r w:rsidRPr="00B05EF8">
        <w:rPr>
          <w:b/>
          <w:bCs/>
        </w:rPr>
        <w:t>1.3 Märkused</w:t>
      </w:r>
    </w:p>
    <w:p w14:paraId="0C808DF1" w14:textId="77777777" w:rsidR="00370422" w:rsidRPr="00B05EF8" w:rsidRDefault="00370422" w:rsidP="000766A1">
      <w:pPr>
        <w:jc w:val="both"/>
      </w:pPr>
    </w:p>
    <w:p w14:paraId="37C022CE" w14:textId="527FD0F8" w:rsidR="00370422" w:rsidRPr="00B05EF8" w:rsidRDefault="00370422" w:rsidP="000766A1">
      <w:pPr>
        <w:jc w:val="both"/>
      </w:pPr>
      <w:r w:rsidRPr="00B05EF8">
        <w:t>Eelnõu ei ole seotud muu menetluses oleva eelnõuga.</w:t>
      </w:r>
    </w:p>
    <w:p w14:paraId="61040CFB" w14:textId="77777777" w:rsidR="00370422" w:rsidRPr="00B05EF8" w:rsidRDefault="00370422" w:rsidP="000766A1">
      <w:pPr>
        <w:adjustRightInd w:val="0"/>
        <w:jc w:val="both"/>
      </w:pPr>
      <w:r w:rsidRPr="00B05EF8">
        <w:t>Eelnõul ei ole puutumust Euroopa Liidu õigusega.</w:t>
      </w:r>
    </w:p>
    <w:p w14:paraId="66425FFA" w14:textId="4895106D" w:rsidR="001E7137" w:rsidRPr="00B05EF8" w:rsidRDefault="003F6BD0" w:rsidP="000766A1">
      <w:pPr>
        <w:adjustRightInd w:val="0"/>
        <w:jc w:val="both"/>
      </w:pPr>
      <w:commentRangeStart w:id="2"/>
      <w:r w:rsidRPr="00B05EF8">
        <w:t>Eelnõule ei ole koostatud väljatöötamiskavatsust, sest eelnõu menetlemine on põhjendatult</w:t>
      </w:r>
      <w:r w:rsidR="00E717AB">
        <w:t xml:space="preserve"> </w:t>
      </w:r>
      <w:r w:rsidR="001E7137" w:rsidRPr="00B05EF8">
        <w:t>k</w:t>
      </w:r>
      <w:r w:rsidRPr="00B05EF8">
        <w:t>iireloomuline</w:t>
      </w:r>
      <w:r w:rsidR="001E7137" w:rsidRPr="00B05EF8">
        <w:t xml:space="preserve"> seoses sellega, et </w:t>
      </w:r>
      <w:r w:rsidR="00BA7AC1" w:rsidRPr="00B05EF8">
        <w:t xml:space="preserve">2026. aasta </w:t>
      </w:r>
      <w:r w:rsidR="001E7137" w:rsidRPr="00B05EF8">
        <w:t>1. jaanuari</w:t>
      </w:r>
      <w:r w:rsidR="00E717AB">
        <w:t>l</w:t>
      </w:r>
      <w:r w:rsidR="00E03971" w:rsidRPr="00B05EF8">
        <w:t xml:space="preserve"> </w:t>
      </w:r>
      <w:r w:rsidR="00BA7AC1" w:rsidRPr="00B05EF8">
        <w:t>saabub</w:t>
      </w:r>
      <w:r w:rsidR="001E7137" w:rsidRPr="00B05EF8">
        <w:t xml:space="preserve"> enne 2003. aasta 1. juulit ehitatud maaparandussüsteemi maaparandussüsteemide registrisse kandmise täht</w:t>
      </w:r>
      <w:r w:rsidR="00E717AB">
        <w:t>päev</w:t>
      </w:r>
      <w:r w:rsidR="00412806" w:rsidRPr="00B05EF8">
        <w:t xml:space="preserve">, </w:t>
      </w:r>
      <w:r w:rsidR="00E717AB">
        <w:t>millest</w:t>
      </w:r>
      <w:r w:rsidR="00412806" w:rsidRPr="00B05EF8">
        <w:t xml:space="preserve"> ei</w:t>
      </w:r>
      <w:r w:rsidR="00A47F14" w:rsidRPr="00B05EF8">
        <w:t xml:space="preserve"> ole võimalik</w:t>
      </w:r>
      <w:r w:rsidR="00412806" w:rsidRPr="00B05EF8">
        <w:t xml:space="preserve"> kinni pidada</w:t>
      </w:r>
      <w:commentRangeEnd w:id="2"/>
      <w:r w:rsidR="000118E3" w:rsidRPr="00B05EF8">
        <w:rPr>
          <w:rStyle w:val="Kommentaariviide"/>
          <w:sz w:val="24"/>
          <w:szCs w:val="24"/>
        </w:rPr>
        <w:commentReference w:id="2"/>
      </w:r>
      <w:r w:rsidR="001E7137" w:rsidRPr="00B05EF8">
        <w:t>.</w:t>
      </w:r>
    </w:p>
    <w:p w14:paraId="7152E75F" w14:textId="1B68D8E9" w:rsidR="003F6BD0" w:rsidRPr="00B05EF8" w:rsidRDefault="003F6BD0" w:rsidP="000766A1">
      <w:pPr>
        <w:adjustRightInd w:val="0"/>
        <w:jc w:val="both"/>
        <w:rPr>
          <w:color w:val="000000"/>
          <w:lang w:eastAsia="et-EE"/>
        </w:rPr>
      </w:pPr>
    </w:p>
    <w:p w14:paraId="16FC8005" w14:textId="1D09E844" w:rsidR="00370422" w:rsidRPr="00B05EF8" w:rsidRDefault="00370422" w:rsidP="0036607E">
      <w:pPr>
        <w:jc w:val="both"/>
        <w:rPr>
          <w:color w:val="000000"/>
          <w:lang w:eastAsia="et-EE"/>
        </w:rPr>
      </w:pPr>
      <w:r w:rsidRPr="00B05EF8">
        <w:rPr>
          <w:color w:val="000000"/>
          <w:lang w:eastAsia="et-EE"/>
        </w:rPr>
        <w:t>Eelnõu on seotud</w:t>
      </w:r>
      <w:r w:rsidR="00F02580" w:rsidRPr="00B05EF8">
        <w:rPr>
          <w:color w:val="000000"/>
          <w:lang w:eastAsia="et-EE"/>
        </w:rPr>
        <w:t xml:space="preserve"> </w:t>
      </w:r>
      <w:r w:rsidR="00C36468" w:rsidRPr="00B05EF8">
        <w:rPr>
          <w:color w:val="000000"/>
          <w:lang w:eastAsia="et-EE"/>
        </w:rPr>
        <w:t>Eesti Reformierakonna ja Erakonna Eesti 200 valitsusliidu alusleping</w:t>
      </w:r>
      <w:r w:rsidR="00A67A5C" w:rsidRPr="00B05EF8">
        <w:rPr>
          <w:color w:val="000000"/>
          <w:lang w:eastAsia="et-EE"/>
        </w:rPr>
        <w:t>u</w:t>
      </w:r>
      <w:r w:rsidR="00C36468" w:rsidRPr="00B05EF8">
        <w:rPr>
          <w:color w:val="000000"/>
          <w:lang w:eastAsia="et-EE"/>
        </w:rPr>
        <w:t xml:space="preserve"> punktiga</w:t>
      </w:r>
      <w:r w:rsidR="00A67A5C" w:rsidRPr="00B05EF8">
        <w:rPr>
          <w:color w:val="000000"/>
          <w:lang w:eastAsia="et-EE"/>
        </w:rPr>
        <w:t xml:space="preserve"> </w:t>
      </w:r>
      <w:r w:rsidR="00226EDC" w:rsidRPr="00B05EF8">
        <w:rPr>
          <w:color w:val="000000"/>
          <w:lang w:eastAsia="et-EE"/>
        </w:rPr>
        <w:t xml:space="preserve">224: Ettevõtluse kasvuks vähendame halduskoormust ning lihtsustame teenuseid ja regulatsioone. </w:t>
      </w:r>
      <w:r w:rsidRPr="00B05EF8">
        <w:rPr>
          <w:color w:val="000000"/>
          <w:lang w:eastAsia="et-EE"/>
        </w:rPr>
        <w:t>Eelnõu panustab tegevuspõhise riigieelarve programmi „Maa- ja ruumiprogramm 2025–2028“ tegevusse 6.5 „Põllumajandusmaa ja maaparanduse poliitika kujundamine“ ning arengukava „Põllumajanduse ja kalanduse valdkonna arengukava aastani 2030“ tegevussuuna 4 „Kvaliteetsed sisendid põllumajanduses“ eesmärgi täitmisesse.</w:t>
      </w:r>
    </w:p>
    <w:p w14:paraId="34CAE893" w14:textId="77777777" w:rsidR="003347EB" w:rsidRPr="00B05EF8" w:rsidRDefault="003347EB" w:rsidP="000766A1">
      <w:pPr>
        <w:adjustRightInd w:val="0"/>
        <w:jc w:val="both"/>
        <w:rPr>
          <w:color w:val="EE0000"/>
          <w:lang w:eastAsia="et-EE"/>
        </w:rPr>
      </w:pPr>
    </w:p>
    <w:p w14:paraId="66368866" w14:textId="02B28BA2" w:rsidR="00BA7AC1" w:rsidRPr="00B05EF8" w:rsidRDefault="003347EB" w:rsidP="000766A1">
      <w:pPr>
        <w:adjustRightInd w:val="0"/>
        <w:jc w:val="both"/>
        <w:rPr>
          <w:color w:val="000000" w:themeColor="text1"/>
          <w:lang w:eastAsia="et-EE"/>
        </w:rPr>
      </w:pPr>
      <w:r w:rsidRPr="00B05EF8">
        <w:rPr>
          <w:color w:val="000000" w:themeColor="text1"/>
          <w:lang w:eastAsia="et-EE"/>
        </w:rPr>
        <w:t xml:space="preserve">Eelnõuga muudetakse järgmisi </w:t>
      </w:r>
      <w:r w:rsidR="00BA7AC1" w:rsidRPr="00B05EF8">
        <w:rPr>
          <w:color w:val="000000" w:themeColor="text1"/>
          <w:lang w:eastAsia="et-EE"/>
        </w:rPr>
        <w:t>seaduste redaktsioone:</w:t>
      </w:r>
    </w:p>
    <w:p w14:paraId="5EB830F9" w14:textId="4C8E438E" w:rsidR="003347EB" w:rsidRPr="00B05EF8" w:rsidRDefault="00BA7AC1" w:rsidP="000766A1">
      <w:pPr>
        <w:adjustRightInd w:val="0"/>
        <w:jc w:val="both"/>
        <w:rPr>
          <w:color w:val="000000" w:themeColor="text1"/>
          <w:lang w:eastAsia="et-EE"/>
        </w:rPr>
      </w:pPr>
      <w:r w:rsidRPr="00B05EF8">
        <w:rPr>
          <w:color w:val="000000" w:themeColor="text1"/>
          <w:lang w:eastAsia="et-EE"/>
        </w:rPr>
        <w:t xml:space="preserve">1) </w:t>
      </w:r>
      <w:r w:rsidR="00DE4AF4" w:rsidRPr="00B05EF8">
        <w:rPr>
          <w:color w:val="000000" w:themeColor="text1"/>
          <w:lang w:eastAsia="et-EE"/>
        </w:rPr>
        <w:t>maaparandusseadus</w:t>
      </w:r>
      <w:r w:rsidR="003347EB" w:rsidRPr="00B05EF8">
        <w:rPr>
          <w:color w:val="000000" w:themeColor="text1"/>
          <w:lang w:eastAsia="et-EE"/>
        </w:rPr>
        <w:t xml:space="preserve"> </w:t>
      </w:r>
      <w:r w:rsidR="00DE4AF4" w:rsidRPr="00B05EF8">
        <w:rPr>
          <w:color w:val="000000" w:themeColor="text1"/>
          <w:lang w:eastAsia="et-EE"/>
        </w:rPr>
        <w:t>(RT I, 30.12.2024, 12</w:t>
      </w:r>
      <w:r w:rsidR="0030002B" w:rsidRPr="00B05EF8">
        <w:rPr>
          <w:color w:val="000000" w:themeColor="text1"/>
          <w:lang w:eastAsia="et-EE"/>
        </w:rPr>
        <w:t>)</w:t>
      </w:r>
      <w:r w:rsidR="0038482E" w:rsidRPr="00B05EF8">
        <w:rPr>
          <w:color w:val="000000" w:themeColor="text1"/>
          <w:lang w:eastAsia="et-EE"/>
        </w:rPr>
        <w:t>;</w:t>
      </w:r>
    </w:p>
    <w:p w14:paraId="5051661D" w14:textId="08C27608" w:rsidR="003347EB" w:rsidRPr="00B05EF8" w:rsidRDefault="00BA7AC1" w:rsidP="000766A1">
      <w:pPr>
        <w:adjustRightInd w:val="0"/>
        <w:jc w:val="both"/>
        <w:rPr>
          <w:color w:val="000000"/>
          <w:lang w:eastAsia="et-EE"/>
        </w:rPr>
      </w:pPr>
      <w:r w:rsidRPr="00B05EF8">
        <w:rPr>
          <w:color w:val="000000"/>
          <w:lang w:eastAsia="et-EE"/>
        </w:rPr>
        <w:t>2) r</w:t>
      </w:r>
      <w:r w:rsidR="00D4641C" w:rsidRPr="00B05EF8">
        <w:rPr>
          <w:color w:val="000000"/>
          <w:lang w:eastAsia="et-EE"/>
        </w:rPr>
        <w:t>iigivaraseadus</w:t>
      </w:r>
      <w:r w:rsidR="00FB7FAF" w:rsidRPr="00B05EF8">
        <w:t xml:space="preserve"> (</w:t>
      </w:r>
      <w:r w:rsidR="00FB7FAF" w:rsidRPr="00B05EF8">
        <w:rPr>
          <w:color w:val="000000"/>
          <w:lang w:eastAsia="et-EE"/>
        </w:rPr>
        <w:t>RT I, 30.12.2024, 16)</w:t>
      </w:r>
      <w:r w:rsidR="0038482E" w:rsidRPr="00B05EF8">
        <w:rPr>
          <w:color w:val="000000"/>
          <w:lang w:eastAsia="et-EE"/>
        </w:rPr>
        <w:t>.</w:t>
      </w:r>
    </w:p>
    <w:p w14:paraId="2FDEDBCB" w14:textId="77777777" w:rsidR="00912C53" w:rsidRPr="00B05EF8" w:rsidRDefault="00912C53" w:rsidP="000766A1">
      <w:pPr>
        <w:jc w:val="both"/>
        <w:rPr>
          <w:color w:val="000000" w:themeColor="text1"/>
        </w:rPr>
      </w:pPr>
    </w:p>
    <w:p w14:paraId="7D8CB2F2" w14:textId="2CC22A55" w:rsidR="00370422" w:rsidRPr="00B05EF8" w:rsidRDefault="00370422" w:rsidP="000766A1">
      <w:pPr>
        <w:jc w:val="both"/>
        <w:rPr>
          <w:color w:val="000000" w:themeColor="text1"/>
        </w:rPr>
      </w:pPr>
      <w:r w:rsidRPr="00B05EF8">
        <w:rPr>
          <w:color w:val="000000" w:themeColor="text1"/>
        </w:rPr>
        <w:t>Seaduse vastuvõtmiseks on vajalik Riigikogu poolthäälte enamus.</w:t>
      </w:r>
    </w:p>
    <w:p w14:paraId="698179E0" w14:textId="77777777" w:rsidR="00370422" w:rsidRPr="00B05EF8" w:rsidRDefault="00370422" w:rsidP="000766A1">
      <w:pPr>
        <w:adjustRightInd w:val="0"/>
        <w:jc w:val="both"/>
        <w:rPr>
          <w:color w:val="000000"/>
          <w:lang w:eastAsia="et-EE"/>
        </w:rPr>
      </w:pPr>
    </w:p>
    <w:p w14:paraId="39819B5E" w14:textId="77777777" w:rsidR="00A7710A" w:rsidRPr="00B05EF8" w:rsidRDefault="00904989" w:rsidP="0036607E">
      <w:pPr>
        <w:jc w:val="both"/>
        <w:rPr>
          <w:b/>
        </w:rPr>
      </w:pPr>
      <w:r w:rsidRPr="00B05EF8">
        <w:rPr>
          <w:b/>
        </w:rPr>
        <w:t>2. Seaduse eesm</w:t>
      </w:r>
      <w:r w:rsidR="00A7710A" w:rsidRPr="00B05EF8">
        <w:rPr>
          <w:b/>
        </w:rPr>
        <w:t>ärk</w:t>
      </w:r>
    </w:p>
    <w:p w14:paraId="3C323193" w14:textId="77777777" w:rsidR="00A7710A" w:rsidRPr="00B05EF8" w:rsidRDefault="00A7710A" w:rsidP="0036607E">
      <w:pPr>
        <w:jc w:val="both"/>
        <w:rPr>
          <w:b/>
        </w:rPr>
      </w:pPr>
    </w:p>
    <w:p w14:paraId="358E3A43" w14:textId="77777777" w:rsidR="00522CCB" w:rsidRPr="00B05EF8" w:rsidRDefault="00522CCB" w:rsidP="0036607E">
      <w:pPr>
        <w:widowControl w:val="0"/>
        <w:jc w:val="both"/>
      </w:pPr>
      <w:r w:rsidRPr="00B05EF8">
        <w:t>Eelnõus sätestatud muudatused tehakse eelkõige eesmärgiga:</w:t>
      </w:r>
    </w:p>
    <w:p w14:paraId="2C5DF522" w14:textId="7F2F1B12" w:rsidR="00522CCB" w:rsidRPr="00B05EF8" w:rsidRDefault="00522CCB" w:rsidP="0036607E">
      <w:pPr>
        <w:widowControl w:val="0"/>
        <w:jc w:val="both"/>
      </w:pPr>
      <w:r w:rsidRPr="00B05EF8">
        <w:t>1) vähendada isikute halduskoormust;</w:t>
      </w:r>
    </w:p>
    <w:p w14:paraId="2B91D632" w14:textId="1053CF78" w:rsidR="00522CCB" w:rsidRPr="00B05EF8" w:rsidRDefault="00522CCB" w:rsidP="0036607E">
      <w:pPr>
        <w:widowControl w:val="0"/>
        <w:jc w:val="both"/>
      </w:pPr>
      <w:r w:rsidRPr="00B05EF8">
        <w:t xml:space="preserve">2) vähendada riigiasutuse töökoormust ja </w:t>
      </w:r>
      <w:r w:rsidR="00B835BC" w:rsidRPr="00B05EF8">
        <w:t xml:space="preserve">lihtsustada </w:t>
      </w:r>
      <w:r w:rsidRPr="00B05EF8">
        <w:t>asjaajamist;</w:t>
      </w:r>
    </w:p>
    <w:p w14:paraId="14D30286" w14:textId="215E0B57" w:rsidR="00522CCB" w:rsidRPr="00B05EF8" w:rsidRDefault="00522CCB" w:rsidP="0036607E">
      <w:pPr>
        <w:widowControl w:val="0"/>
        <w:jc w:val="both"/>
      </w:pPr>
      <w:r w:rsidRPr="00B05EF8">
        <w:t xml:space="preserve">3) </w:t>
      </w:r>
      <w:r w:rsidR="002A7731" w:rsidRPr="00B05EF8">
        <w:t>kajastada</w:t>
      </w:r>
      <w:r w:rsidR="009A2F95" w:rsidRPr="00B05EF8">
        <w:t xml:space="preserve"> </w:t>
      </w:r>
      <w:r w:rsidRPr="00B05EF8">
        <w:t>maaparandussüsteemide registri</w:t>
      </w:r>
      <w:r w:rsidR="002A7731" w:rsidRPr="00B05EF8">
        <w:t>s</w:t>
      </w:r>
      <w:r w:rsidR="009A2F95" w:rsidRPr="00B05EF8">
        <w:t xml:space="preserve"> </w:t>
      </w:r>
      <w:r w:rsidR="002A7731" w:rsidRPr="00B05EF8">
        <w:t>kasutusel olevaid maaparandussüsteeme</w:t>
      </w:r>
      <w:r w:rsidR="00BB28B3" w:rsidRPr="00B05EF8">
        <w:t>;</w:t>
      </w:r>
    </w:p>
    <w:p w14:paraId="2094A7F1" w14:textId="6842902D" w:rsidR="00BB28B3" w:rsidRPr="00B05EF8" w:rsidRDefault="00E717AB" w:rsidP="0036607E">
      <w:pPr>
        <w:widowControl w:val="0"/>
        <w:jc w:val="both"/>
      </w:pPr>
      <w:r>
        <w:t>4</w:t>
      </w:r>
      <w:r w:rsidR="00BB28B3" w:rsidRPr="00B05EF8">
        <w:t>) võimaldada maaparanduse alal tegutseva</w:t>
      </w:r>
      <w:r>
        <w:t>l</w:t>
      </w:r>
      <w:r w:rsidR="00BB28B3" w:rsidRPr="00B05EF8">
        <w:t xml:space="preserve"> </w:t>
      </w:r>
      <w:bookmarkStart w:id="3" w:name="_Hlk201141641"/>
      <w:r>
        <w:t xml:space="preserve">vastutaval spetsialistil </w:t>
      </w:r>
      <w:bookmarkEnd w:id="3"/>
      <w:r w:rsidR="00BB28B3" w:rsidRPr="00B05EF8">
        <w:t>jätkata</w:t>
      </w:r>
      <w:r w:rsidR="00B835BC" w:rsidRPr="00B05EF8">
        <w:t xml:space="preserve"> </w:t>
      </w:r>
      <w:r w:rsidR="00BB28B3" w:rsidRPr="00B05EF8">
        <w:t xml:space="preserve">tegutsemist </w:t>
      </w:r>
      <w:r w:rsidRPr="00E717AB">
        <w:t>vastutava spetsialisti</w:t>
      </w:r>
      <w:r>
        <w:t>na</w:t>
      </w:r>
      <w:r w:rsidRPr="00E717AB">
        <w:t xml:space="preserve"> </w:t>
      </w:r>
      <w:r w:rsidR="004C60BF" w:rsidRPr="00B05EF8">
        <w:t>ka pärast 2025</w:t>
      </w:r>
      <w:r w:rsidR="003A3769" w:rsidRPr="00B05EF8">
        <w:t>.</w:t>
      </w:r>
      <w:r w:rsidR="004C60BF" w:rsidRPr="00B05EF8">
        <w:t xml:space="preserve"> aastat</w:t>
      </w:r>
      <w:r w:rsidR="00BB28B3" w:rsidRPr="00B05EF8">
        <w:t>.</w:t>
      </w:r>
    </w:p>
    <w:p w14:paraId="74A51362" w14:textId="77777777" w:rsidR="009A2F95" w:rsidRPr="00B05EF8" w:rsidRDefault="009A2F95" w:rsidP="0036607E">
      <w:pPr>
        <w:widowControl w:val="0"/>
        <w:jc w:val="both"/>
      </w:pPr>
    </w:p>
    <w:p w14:paraId="77AAC61A" w14:textId="77777777" w:rsidR="00FB30E2" w:rsidRPr="00EB218D" w:rsidRDefault="00FB30E2" w:rsidP="00FB30E2">
      <w:pPr>
        <w:jc w:val="both"/>
        <w:rPr>
          <w:b/>
          <w:bCs/>
        </w:rPr>
      </w:pPr>
      <w:r w:rsidRPr="00EB218D">
        <w:rPr>
          <w:b/>
          <w:bCs/>
        </w:rPr>
        <w:t>2.</w:t>
      </w:r>
      <w:r>
        <w:rPr>
          <w:b/>
          <w:bCs/>
        </w:rPr>
        <w:t>1</w:t>
      </w:r>
      <w:r w:rsidRPr="00EB218D">
        <w:rPr>
          <w:b/>
          <w:bCs/>
        </w:rPr>
        <w:t xml:space="preserve"> Vastutava spetsialisti täienduskoolitusel</w:t>
      </w:r>
      <w:r>
        <w:rPr>
          <w:b/>
          <w:bCs/>
        </w:rPr>
        <w:t xml:space="preserve"> osalemise nõudest loobumine</w:t>
      </w:r>
    </w:p>
    <w:p w14:paraId="6D7EBF90" w14:textId="77777777" w:rsidR="00FB30E2" w:rsidRDefault="00FB30E2" w:rsidP="00FB30E2">
      <w:pPr>
        <w:jc w:val="both"/>
      </w:pPr>
    </w:p>
    <w:p w14:paraId="3287FBB6" w14:textId="075DC370" w:rsidR="00FB30E2" w:rsidRPr="00B05EF8" w:rsidRDefault="00FB30E2" w:rsidP="00FB30E2">
      <w:pPr>
        <w:jc w:val="both"/>
      </w:pPr>
      <w:r w:rsidRPr="00B05EF8">
        <w:t xml:space="preserve">Kehtiva regulatsiooni kohaselt peab vastutava spetsialistina, v.a maaparandusehituse alal, </w:t>
      </w:r>
      <w:r>
        <w:t>tegutsemiseks</w:t>
      </w:r>
      <w:r w:rsidRPr="00B05EF8">
        <w:t xml:space="preserve"> olema täidetud kolm nõuet: </w:t>
      </w:r>
      <w:bookmarkStart w:id="4" w:name="_Hlk201224270"/>
      <w:r>
        <w:t xml:space="preserve">vastutaval </w:t>
      </w:r>
      <w:r w:rsidRPr="00B05EF8">
        <w:t xml:space="preserve">spetsialistil peab olema </w:t>
      </w:r>
      <w:bookmarkEnd w:id="4"/>
      <w:r w:rsidRPr="00B05EF8">
        <w:t>erialane kõrgharidus</w:t>
      </w:r>
      <w:r>
        <w:t xml:space="preserve"> ja</w:t>
      </w:r>
      <w:r w:rsidRPr="00B05EF8">
        <w:t xml:space="preserve"> vähemalt kolmeaastane töökogemus asjaomasel alal ning </w:t>
      </w:r>
      <w:r>
        <w:t xml:space="preserve">ta peab </w:t>
      </w:r>
      <w:r w:rsidRPr="00B05EF8">
        <w:t xml:space="preserve">iga viie aasta järel </w:t>
      </w:r>
      <w:r>
        <w:t xml:space="preserve">läbima </w:t>
      </w:r>
      <w:r w:rsidR="007A79B7" w:rsidRPr="00B05EF8">
        <w:t xml:space="preserve">Maa- ja Ruumiameti (edaspidi </w:t>
      </w:r>
      <w:proofErr w:type="spellStart"/>
      <w:r w:rsidR="007A79B7" w:rsidRPr="00B05EF8">
        <w:rPr>
          <w:i/>
          <w:iCs/>
        </w:rPr>
        <w:t>MaRu</w:t>
      </w:r>
      <w:proofErr w:type="spellEnd"/>
      <w:r w:rsidR="007A79B7" w:rsidRPr="00B05EF8">
        <w:t>)</w:t>
      </w:r>
      <w:r w:rsidRPr="00B05EF8" w:rsidDel="00403448">
        <w:t xml:space="preserve"> </w:t>
      </w:r>
      <w:r w:rsidRPr="00B05EF8">
        <w:t xml:space="preserve">heakskiidetud õppekava alusel täienduskoolitusasutuses täiskasvanute koolituse seaduse ja </w:t>
      </w:r>
      <w:proofErr w:type="spellStart"/>
      <w:r w:rsidRPr="00B05EF8">
        <w:t>MaaParS</w:t>
      </w:r>
      <w:proofErr w:type="spellEnd"/>
      <w:r w:rsidRPr="00B05EF8">
        <w:t>-i alusel kehtestatud õigusakti nõuete koha</w:t>
      </w:r>
      <w:r>
        <w:t>se</w:t>
      </w:r>
      <w:r w:rsidRPr="00B05EF8">
        <w:t xml:space="preserve"> täienduskoolitus</w:t>
      </w:r>
      <w:r>
        <w:t>e</w:t>
      </w:r>
      <w:r w:rsidRPr="00B05EF8">
        <w:t xml:space="preserve">. Maaparandusehituse alal vastutava spetsialistina </w:t>
      </w:r>
      <w:r>
        <w:t>tegutsemiseks</w:t>
      </w:r>
      <w:r w:rsidRPr="00B05EF8">
        <w:t xml:space="preserve"> peab olema täidetud kaks nõuet: </w:t>
      </w:r>
      <w:r>
        <w:t xml:space="preserve">vastutaval </w:t>
      </w:r>
      <w:r w:rsidRPr="00B05EF8">
        <w:t>spetsialistil peab olema erialane keskeri- või kutsekeskharidus või sellele vastav kvalifikatsioon ja vähemalt kolmeaastane töökogemus maaparandusehituse alal. Maaparandusehituse alal töötavale vastutavale spetsialistile täienduskoolituse nõuet kehtestatud ei ole.</w:t>
      </w:r>
    </w:p>
    <w:p w14:paraId="25D04D76" w14:textId="77777777" w:rsidR="00FB30E2" w:rsidRPr="00B05EF8" w:rsidRDefault="00FB30E2" w:rsidP="00FB30E2">
      <w:pPr>
        <w:jc w:val="both"/>
      </w:pPr>
    </w:p>
    <w:p w14:paraId="43386143" w14:textId="77777777" w:rsidR="00FB30E2" w:rsidRPr="00B05EF8" w:rsidRDefault="00FB30E2" w:rsidP="00FB30E2">
      <w:pPr>
        <w:jc w:val="both"/>
      </w:pPr>
      <w:r w:rsidRPr="00B05EF8">
        <w:t xml:space="preserve">Kehtivas </w:t>
      </w:r>
      <w:proofErr w:type="spellStart"/>
      <w:r w:rsidRPr="00B05EF8">
        <w:t>MaaParS-is</w:t>
      </w:r>
      <w:proofErr w:type="spellEnd"/>
      <w:r w:rsidRPr="00B05EF8">
        <w:t xml:space="preserve"> kehtestati vastutavale spetsialistile täienduskoolituse nõue eesmärgiga suurendada tema asjatundlikkust ja parandada kutsekvalifikatsiooni, mis kokkuvõttes pidi vastutava spetsialisti </w:t>
      </w:r>
      <w:r>
        <w:t xml:space="preserve">juhendamisel aitama </w:t>
      </w:r>
      <w:r w:rsidRPr="00B05EF8">
        <w:t xml:space="preserve">parandada rajatavate või rekonstrueeritavate maaparandussüsteemide kvaliteeti. Vastutavad spetsialistid pidid läbima täienduskoolituse iga viie aasta järel alates </w:t>
      </w:r>
      <w:proofErr w:type="spellStart"/>
      <w:r w:rsidRPr="00B05EF8">
        <w:t>MaaParSi</w:t>
      </w:r>
      <w:proofErr w:type="spellEnd"/>
      <w:r w:rsidRPr="00B05EF8">
        <w:t xml:space="preserve"> jõustumisest 01.01.2019. </w:t>
      </w:r>
    </w:p>
    <w:p w14:paraId="64F8266C" w14:textId="77777777" w:rsidR="00FB30E2" w:rsidRPr="00B05EF8" w:rsidRDefault="00FB30E2" w:rsidP="00FB30E2">
      <w:pPr>
        <w:jc w:val="both"/>
      </w:pPr>
    </w:p>
    <w:p w14:paraId="1EE6EA55" w14:textId="77777777" w:rsidR="00FB30E2" w:rsidRPr="00B05EF8" w:rsidRDefault="00FB30E2" w:rsidP="00FB30E2">
      <w:pPr>
        <w:jc w:val="both"/>
      </w:pPr>
      <w:proofErr w:type="spellStart"/>
      <w:r w:rsidRPr="00B05EF8">
        <w:t>MaaParS</w:t>
      </w:r>
      <w:proofErr w:type="spellEnd"/>
      <w:r w:rsidRPr="00B05EF8">
        <w:t xml:space="preserve">-i rakendamisel selgusid paraku täienduskoolitust puudutavad kitsaskohad. Olulisim probleem tõusetus selles, et täienduskoolitust korraldama pidavad asutused ei ole olnud huvitatud maaparandusalaste täienduskoolituste korraldamisest. Koolitusi on korraldanud vaid Eesti Maaülikooli Avatud Ülikool. Toimunud on vaid üks koolituste tsükkel. Seetõttu ei saa eeldada, et kõikidel vastutava spetsialistina tegutsemisest huvitatud isikutel on olnud võimalik nendel täienduskoolitusel osaleda. Kehtiva </w:t>
      </w:r>
      <w:proofErr w:type="spellStart"/>
      <w:r w:rsidRPr="00B05EF8">
        <w:t>MaaParS</w:t>
      </w:r>
      <w:proofErr w:type="spellEnd"/>
      <w:r w:rsidRPr="00B05EF8">
        <w:t xml:space="preserve">-i kohaselt ei saa vastutav spetsialist, kes kõikidel vajalikel koolitustel ei ole osalenud, </w:t>
      </w:r>
      <w:r w:rsidRPr="000169A9">
        <w:t>jätkata vastutava spetsialistina</w:t>
      </w:r>
      <w:r w:rsidRPr="00B05EF8">
        <w:t xml:space="preserve"> </w:t>
      </w:r>
      <w:r>
        <w:t>tegutsemist.</w:t>
      </w:r>
    </w:p>
    <w:p w14:paraId="1BB88457" w14:textId="77777777" w:rsidR="00FB30E2" w:rsidRPr="00B05EF8" w:rsidRDefault="00FB30E2" w:rsidP="00FB30E2">
      <w:pPr>
        <w:jc w:val="both"/>
      </w:pPr>
    </w:p>
    <w:p w14:paraId="10B9BFB2" w14:textId="77777777" w:rsidR="00FB30E2" w:rsidRPr="00B05EF8" w:rsidRDefault="00FB30E2" w:rsidP="00FB30E2">
      <w:pPr>
        <w:jc w:val="both"/>
      </w:pPr>
      <w:proofErr w:type="spellStart"/>
      <w:r w:rsidRPr="00B05EF8">
        <w:t>MaaParS</w:t>
      </w:r>
      <w:proofErr w:type="spellEnd"/>
      <w:r w:rsidRPr="00B05EF8">
        <w:t xml:space="preserve">-i alusel kehtestatud maaeluministri 19. septembri 2018. a määrusega nr 56 „Maaparanduse uurimistöö, maaparandussüsteemi projekteerimise, maaparanduse omanikujärelevalve ja maaparanduse ekspertiisi ala vastutava spetsialisti täienduskoolituse nõuded“ sätestati vastutava spetsialisti täienduskoolituse nõuded, kuid need ei ole täitnud oma eesmärki. Kõnealune nõue käsitleda täienduskoolitusel kõiki nimetatud määruses kajastatud teemasid võib ka pigem takistada päevakajalistele ja ajas vajalikele teemadele keskendumist, nagu näiteks keskkonnakaitserajatiste kavandamine. Nõue, et koolitusi peaks korraldama vaid täienduskoolitusasutus, on olnud pigem kitsendavaks teguriks, sest vajalikke koolitusi on korraldanud ja korraldavad ka riigiasutused oma pädevusvaldkonnas; näiteks </w:t>
      </w:r>
      <w:proofErr w:type="spellStart"/>
      <w:r w:rsidRPr="00B05EF8">
        <w:t>MaRu</w:t>
      </w:r>
      <w:proofErr w:type="spellEnd"/>
      <w:r w:rsidRPr="00B05EF8">
        <w:t>, maaparandust puudutavate uuringute ja juhendmaterjalide koostajad, erinevate toetuste taotlejad ja menetlejad toetustega finantseeritavate tegevuste tulemuste tutvustamiseks, ehitusmaterjalide tootjad ja tarnijad ehitustoodete tutvustamiseks ning seltsid ja ühingud (Eesti Maaparandajate Selts ja Eesti Veeinseneride Liit) päevakajaliste teemade tutvustamiseks.</w:t>
      </w:r>
    </w:p>
    <w:p w14:paraId="40FBCB15" w14:textId="77777777" w:rsidR="00FB30E2" w:rsidRPr="00B05EF8" w:rsidRDefault="00FB30E2" w:rsidP="00FB30E2">
      <w:pPr>
        <w:jc w:val="both"/>
      </w:pPr>
    </w:p>
    <w:p w14:paraId="16AAC00B" w14:textId="77777777" w:rsidR="00FB30E2" w:rsidRPr="00B05EF8" w:rsidRDefault="00FB30E2" w:rsidP="00FB30E2">
      <w:pPr>
        <w:jc w:val="both"/>
      </w:pPr>
      <w:r w:rsidRPr="00B05EF8">
        <w:t>Eelnõuga loobutakse vastutavale spetsialistile seatud täienduskoolituse nõudest.</w:t>
      </w:r>
      <w:r w:rsidRPr="00EB218D">
        <w:t xml:space="preserve"> </w:t>
      </w:r>
      <w:r w:rsidRPr="00B05EF8">
        <w:t>Muudatusega väheneb</w:t>
      </w:r>
      <w:r>
        <w:t xml:space="preserve"> </w:t>
      </w:r>
      <w:r w:rsidRPr="00B05EF8">
        <w:t xml:space="preserve">isikute </w:t>
      </w:r>
      <w:r>
        <w:t>halduskoormus</w:t>
      </w:r>
      <w:r w:rsidRPr="00B05EF8">
        <w:t xml:space="preserve">. </w:t>
      </w:r>
    </w:p>
    <w:p w14:paraId="2FD160CC" w14:textId="77777777" w:rsidR="00FB30E2" w:rsidRDefault="00FB30E2" w:rsidP="0036607E">
      <w:pPr>
        <w:jc w:val="both"/>
        <w:rPr>
          <w:b/>
          <w:bCs/>
        </w:rPr>
      </w:pPr>
    </w:p>
    <w:p w14:paraId="3FEC9951" w14:textId="2F96308D" w:rsidR="00EB1A7B" w:rsidRDefault="00EB1A7B" w:rsidP="0036607E">
      <w:pPr>
        <w:jc w:val="both"/>
      </w:pPr>
      <w:r w:rsidRPr="00C5066B">
        <w:rPr>
          <w:b/>
          <w:bCs/>
        </w:rPr>
        <w:t>2.</w:t>
      </w:r>
      <w:r w:rsidR="001A5C9F">
        <w:rPr>
          <w:b/>
          <w:bCs/>
        </w:rPr>
        <w:t>2</w:t>
      </w:r>
      <w:r>
        <w:t xml:space="preserve"> </w:t>
      </w:r>
      <w:r>
        <w:rPr>
          <w:rFonts w:eastAsia="Aptos"/>
          <w:b/>
          <w:bCs/>
        </w:rPr>
        <w:t>E</w:t>
      </w:r>
      <w:r w:rsidRPr="00453F8C">
        <w:rPr>
          <w:rFonts w:eastAsia="Aptos"/>
          <w:b/>
          <w:bCs/>
        </w:rPr>
        <w:t>nne 2003.</w:t>
      </w:r>
      <w:r w:rsidRPr="008522C7">
        <w:rPr>
          <w:color w:val="202020"/>
          <w:lang w:eastAsia="et-EE"/>
        </w:rPr>
        <w:t> </w:t>
      </w:r>
      <w:r w:rsidRPr="00453F8C">
        <w:rPr>
          <w:rFonts w:eastAsia="Aptos"/>
          <w:b/>
          <w:bCs/>
        </w:rPr>
        <w:t>aasta 1.</w:t>
      </w:r>
      <w:r w:rsidRPr="008522C7">
        <w:rPr>
          <w:color w:val="202020"/>
          <w:lang w:eastAsia="et-EE"/>
        </w:rPr>
        <w:t> </w:t>
      </w:r>
      <w:r w:rsidRPr="00453F8C">
        <w:rPr>
          <w:rFonts w:eastAsia="Aptos"/>
          <w:b/>
          <w:bCs/>
        </w:rPr>
        <w:t xml:space="preserve">juulit ehitatud </w:t>
      </w:r>
      <w:r>
        <w:rPr>
          <w:rFonts w:eastAsia="Aptos"/>
          <w:b/>
          <w:bCs/>
        </w:rPr>
        <w:t xml:space="preserve">sellisele </w:t>
      </w:r>
      <w:r w:rsidRPr="00453F8C">
        <w:rPr>
          <w:rFonts w:eastAsia="Aptos"/>
          <w:b/>
          <w:bCs/>
        </w:rPr>
        <w:t>maaparandussüsteemile</w:t>
      </w:r>
      <w:r w:rsidRPr="00CC0C99">
        <w:rPr>
          <w:rFonts w:eastAsia="Aptos"/>
          <w:b/>
          <w:bCs/>
        </w:rPr>
        <w:t xml:space="preserve"> </w:t>
      </w:r>
      <w:r>
        <w:rPr>
          <w:rFonts w:eastAsia="Aptos"/>
          <w:b/>
          <w:bCs/>
        </w:rPr>
        <w:t>k</w:t>
      </w:r>
      <w:r w:rsidRPr="00453F8C">
        <w:rPr>
          <w:rFonts w:eastAsia="Aptos"/>
          <w:b/>
          <w:bCs/>
        </w:rPr>
        <w:t xml:space="preserve">asutusloa </w:t>
      </w:r>
      <w:r>
        <w:rPr>
          <w:rFonts w:eastAsia="Aptos"/>
          <w:b/>
          <w:bCs/>
        </w:rPr>
        <w:t>antuks lugemine</w:t>
      </w:r>
      <w:r w:rsidRPr="00453F8C">
        <w:rPr>
          <w:rFonts w:eastAsia="Aptos"/>
          <w:b/>
          <w:bCs/>
        </w:rPr>
        <w:t>, mis on maaparandussüsteemide registrisse kandmata</w:t>
      </w:r>
    </w:p>
    <w:p w14:paraId="25348526" w14:textId="77777777" w:rsidR="00EB1A7B" w:rsidRDefault="00EB1A7B" w:rsidP="0036607E">
      <w:pPr>
        <w:jc w:val="both"/>
      </w:pPr>
    </w:p>
    <w:p w14:paraId="3C071657" w14:textId="34DD1243" w:rsidR="00043BA6" w:rsidRPr="00B05EF8" w:rsidRDefault="009620E9" w:rsidP="0036607E">
      <w:pPr>
        <w:jc w:val="both"/>
      </w:pPr>
      <w:r w:rsidRPr="00B05EF8">
        <w:t>Maaparandusseadus</w:t>
      </w:r>
      <w:r w:rsidR="00031157">
        <w:t>e</w:t>
      </w:r>
      <w:r w:rsidRPr="00B05EF8">
        <w:t xml:space="preserve"> </w:t>
      </w:r>
      <w:r w:rsidR="00031157">
        <w:t xml:space="preserve">esimene redaktsioon </w:t>
      </w:r>
      <w:r w:rsidRPr="00B05EF8">
        <w:t xml:space="preserve">jõustus </w:t>
      </w:r>
      <w:r w:rsidR="00043BA6" w:rsidRPr="00B05EF8">
        <w:t>2003. aasta 1. juu</w:t>
      </w:r>
      <w:r w:rsidR="00E17007" w:rsidRPr="00B05EF8">
        <w:t>l</w:t>
      </w:r>
      <w:r w:rsidR="00043BA6" w:rsidRPr="00B05EF8">
        <w:t>il</w:t>
      </w:r>
      <w:r w:rsidRPr="00B05EF8">
        <w:t>.</w:t>
      </w:r>
      <w:r w:rsidR="00AF11CA" w:rsidRPr="00B05EF8">
        <w:t xml:space="preserve"> </w:t>
      </w:r>
      <w:r w:rsidR="00B835BC" w:rsidRPr="00B05EF8">
        <w:t>Selle seaduse alusel l</w:t>
      </w:r>
      <w:r w:rsidR="00AF11CA" w:rsidRPr="00B05EF8">
        <w:t xml:space="preserve">oodi </w:t>
      </w:r>
      <w:r w:rsidR="00B835BC" w:rsidRPr="00B05EF8">
        <w:t xml:space="preserve">ka </w:t>
      </w:r>
      <w:r w:rsidR="00AF11CA" w:rsidRPr="00B05EF8">
        <w:t>maaparandussüsteemide register.</w:t>
      </w:r>
      <w:r w:rsidR="00043BA6" w:rsidRPr="00B05EF8">
        <w:t xml:space="preserve"> </w:t>
      </w:r>
      <w:r w:rsidR="00AF11CA" w:rsidRPr="00B05EF8">
        <w:t>Registri pidamise eesmärk</w:t>
      </w:r>
      <w:r w:rsidR="00B835BC" w:rsidRPr="00B05EF8">
        <w:t xml:space="preserve"> </w:t>
      </w:r>
      <w:r w:rsidR="00031157">
        <w:t>oli</w:t>
      </w:r>
      <w:r w:rsidR="00AF11CA" w:rsidRPr="00B05EF8">
        <w:t xml:space="preserve"> </w:t>
      </w:r>
      <w:r w:rsidR="00031157">
        <w:t xml:space="preserve">ja on </w:t>
      </w:r>
      <w:r w:rsidR="00B835BC" w:rsidRPr="00B05EF8">
        <w:t>avaldada teavet kavandatavate, ehitatavate ja olemasolevate maaparandussüsteemide ning nendega seotud menetluste kohta ning võimaldada nimetatud maaparandussüsteemide üle arvestuse pidamist ja järelevalve teostamist.</w:t>
      </w:r>
      <w:r w:rsidR="00AF11CA" w:rsidRPr="00B05EF8">
        <w:t xml:space="preserve"> </w:t>
      </w:r>
      <w:r w:rsidR="00BC667E" w:rsidRPr="00B05EF8">
        <w:t xml:space="preserve">Tolleaegsed maakondlikud </w:t>
      </w:r>
      <w:r w:rsidR="00D4641C" w:rsidRPr="00B05EF8">
        <w:t>m</w:t>
      </w:r>
      <w:r w:rsidR="00CF1DEE" w:rsidRPr="00B05EF8">
        <w:t>aaparandusbürood</w:t>
      </w:r>
      <w:r w:rsidR="00B835BC" w:rsidRPr="00B05EF8">
        <w:t>, kes olid maaparanduspoliitika elluviijad,</w:t>
      </w:r>
      <w:r w:rsidR="00CF1DEE" w:rsidRPr="00B05EF8">
        <w:t xml:space="preserve"> kandsid e</w:t>
      </w:r>
      <w:r w:rsidRPr="00B05EF8">
        <w:t xml:space="preserve">nne </w:t>
      </w:r>
      <w:r w:rsidR="00D4641C" w:rsidRPr="00B05EF8">
        <w:t>2003.</w:t>
      </w:r>
      <w:r w:rsidR="00476F88" w:rsidRPr="00B05EF8">
        <w:t> </w:t>
      </w:r>
      <w:r w:rsidR="00D4641C" w:rsidRPr="00B05EF8">
        <w:t xml:space="preserve">aasta </w:t>
      </w:r>
      <w:r w:rsidR="00031157" w:rsidRPr="00B05EF8">
        <w:t>1. juulit </w:t>
      </w:r>
      <w:r w:rsidR="00043BA6" w:rsidRPr="00B05EF8">
        <w:t>ehitatud maaparandussüsteemid</w:t>
      </w:r>
      <w:r w:rsidR="00533E10" w:rsidRPr="00B05EF8">
        <w:t xml:space="preserve"> (edaspidi ka </w:t>
      </w:r>
      <w:r w:rsidR="00533E10" w:rsidRPr="00B05EF8">
        <w:rPr>
          <w:i/>
          <w:iCs/>
        </w:rPr>
        <w:t>süsteem</w:t>
      </w:r>
      <w:r w:rsidR="00533E10" w:rsidRPr="00B05EF8">
        <w:t xml:space="preserve">) registrisse säilinud dokumentatsiooni alusel. </w:t>
      </w:r>
    </w:p>
    <w:p w14:paraId="5A5AA8C7" w14:textId="77777777" w:rsidR="00CF1DEE" w:rsidRPr="00B05EF8" w:rsidRDefault="00CF1DEE" w:rsidP="0036607E">
      <w:pPr>
        <w:jc w:val="both"/>
      </w:pPr>
    </w:p>
    <w:p w14:paraId="4134CAFB" w14:textId="0EB62B82" w:rsidR="00CE540C" w:rsidRPr="00B05EF8" w:rsidRDefault="009620E9" w:rsidP="0036607E">
      <w:pPr>
        <w:jc w:val="both"/>
      </w:pPr>
      <w:r w:rsidRPr="00B05EF8">
        <w:t>Kehtiva</w:t>
      </w:r>
      <w:r w:rsidR="00CF1DEE" w:rsidRPr="00B05EF8">
        <w:t>,</w:t>
      </w:r>
      <w:r w:rsidRPr="00B05EF8">
        <w:t xml:space="preserve"> </w:t>
      </w:r>
      <w:r w:rsidR="00CF1DEE" w:rsidRPr="00B05EF8">
        <w:t xml:space="preserve">2019. aasta 1. jaanuaril jõustunud </w:t>
      </w:r>
      <w:proofErr w:type="spellStart"/>
      <w:r w:rsidR="00C46221" w:rsidRPr="00B05EF8">
        <w:t>MaaParS</w:t>
      </w:r>
      <w:proofErr w:type="spellEnd"/>
      <w:r w:rsidR="00476F88" w:rsidRPr="00B05EF8">
        <w:t>-</w:t>
      </w:r>
      <w:r w:rsidR="00B835BC" w:rsidRPr="00B05EF8">
        <w:t xml:space="preserve">iga </w:t>
      </w:r>
      <w:r w:rsidRPr="00B05EF8">
        <w:t xml:space="preserve">on antud maaomanikele võimalus taotleda </w:t>
      </w:r>
      <w:r w:rsidR="00031157" w:rsidRPr="00031157">
        <w:t xml:space="preserve">enne 2003. aasta 1. juulit ehitatud </w:t>
      </w:r>
      <w:r w:rsidR="00031157">
        <w:t xml:space="preserve">ja </w:t>
      </w:r>
      <w:r w:rsidR="00C05F77" w:rsidRPr="00B05EF8">
        <w:t xml:space="preserve">seni registrisse kandmata </w:t>
      </w:r>
      <w:r w:rsidRPr="00B05EF8">
        <w:t xml:space="preserve">maaparandussüsteemide registrisse kandmist </w:t>
      </w:r>
      <w:r w:rsidR="00C05F77" w:rsidRPr="00B05EF8">
        <w:t>hiljemalt</w:t>
      </w:r>
      <w:r w:rsidR="00426899" w:rsidRPr="00B05EF8">
        <w:t xml:space="preserve"> </w:t>
      </w:r>
      <w:bookmarkStart w:id="5" w:name="_Hlk201144075"/>
      <w:r w:rsidR="00426899" w:rsidRPr="00B05EF8">
        <w:t>2026. aasta 1. jaanuar</w:t>
      </w:r>
      <w:r w:rsidR="00C05F77" w:rsidRPr="00B05EF8">
        <w:t>iks</w:t>
      </w:r>
      <w:bookmarkEnd w:id="5"/>
      <w:r w:rsidR="00CF1DEE" w:rsidRPr="00B05EF8">
        <w:t xml:space="preserve">. </w:t>
      </w:r>
      <w:r w:rsidR="00031157">
        <w:t>Pärast</w:t>
      </w:r>
      <w:r w:rsidR="00031157" w:rsidRPr="00B05EF8">
        <w:t xml:space="preserve"> </w:t>
      </w:r>
      <w:r w:rsidR="00EB187F" w:rsidRPr="00B05EF8">
        <w:t>nimetatud tähtaja möödumist ei ole maaparandussüsteemi registrisse kandmiseks muid</w:t>
      </w:r>
      <w:r w:rsidR="00BC667E" w:rsidRPr="00B05EF8">
        <w:t xml:space="preserve"> õiguslikke</w:t>
      </w:r>
      <w:r w:rsidR="00EB187F" w:rsidRPr="00B05EF8">
        <w:t xml:space="preserve"> võimalusi ette nähtud. Samas</w:t>
      </w:r>
      <w:r w:rsidR="002D58D9" w:rsidRPr="00B05EF8">
        <w:t xml:space="preserve"> on aga mitmel puhul maaparandussüsteemide registrisse kandmise jätkumine</w:t>
      </w:r>
      <w:r w:rsidR="00A47F14" w:rsidRPr="00B05EF8">
        <w:t xml:space="preserve"> ka pärast seaduses </w:t>
      </w:r>
      <w:r w:rsidR="00031157">
        <w:t>sätestatud</w:t>
      </w:r>
      <w:r w:rsidR="00A47F14" w:rsidRPr="00B05EF8">
        <w:t xml:space="preserve"> täh</w:t>
      </w:r>
      <w:r w:rsidR="00B77150">
        <w:t>tpäeva</w:t>
      </w:r>
      <w:r w:rsidR="00BC667E" w:rsidRPr="00B05EF8">
        <w:t xml:space="preserve"> põhjendatud ja</w:t>
      </w:r>
      <w:r w:rsidR="002D58D9" w:rsidRPr="00B05EF8">
        <w:t xml:space="preserve"> vajalik. Näiteks</w:t>
      </w:r>
      <w:r w:rsidR="00EB187F" w:rsidRPr="00B05EF8">
        <w:t xml:space="preserve"> </w:t>
      </w:r>
      <w:r w:rsidR="002D58D9" w:rsidRPr="00B05EF8">
        <w:t>on ilmnenud, et</w:t>
      </w:r>
      <w:r w:rsidR="00AF11CA" w:rsidRPr="00B05EF8">
        <w:t xml:space="preserve"> </w:t>
      </w:r>
      <w:r w:rsidR="002D58D9" w:rsidRPr="00B05EF8">
        <w:t>p</w:t>
      </w:r>
      <w:r w:rsidR="00AF11CA" w:rsidRPr="00B05EF8">
        <w:t xml:space="preserve">aljude </w:t>
      </w:r>
      <w:r w:rsidR="00031157">
        <w:t>(</w:t>
      </w:r>
      <w:r w:rsidR="00AF11CA" w:rsidRPr="00B05EF8">
        <w:t>eelkõige erametsas asuva</w:t>
      </w:r>
      <w:r w:rsidR="00CE540C" w:rsidRPr="00B05EF8">
        <w:t>te</w:t>
      </w:r>
      <w:r w:rsidR="00031157">
        <w:t>)</w:t>
      </w:r>
      <w:r w:rsidR="00AF11CA" w:rsidRPr="00B05EF8">
        <w:t xml:space="preserve"> </w:t>
      </w:r>
      <w:r w:rsidR="00BC667E" w:rsidRPr="00B05EF8">
        <w:t>maaparandus</w:t>
      </w:r>
      <w:r w:rsidR="00AF11CA" w:rsidRPr="00B05EF8">
        <w:t xml:space="preserve">süsteemide kohta </w:t>
      </w:r>
      <w:r w:rsidR="002D58D9" w:rsidRPr="00B05EF8">
        <w:t xml:space="preserve">ei ole </w:t>
      </w:r>
      <w:r w:rsidR="00D42252" w:rsidRPr="00B05EF8">
        <w:t xml:space="preserve">säilinud </w:t>
      </w:r>
      <w:r w:rsidR="002D58D9" w:rsidRPr="00B05EF8">
        <w:t xml:space="preserve">süsteemide rajamist tõendavat dokumentatsiooni, mis </w:t>
      </w:r>
      <w:r w:rsidR="00D42252" w:rsidRPr="00B05EF8">
        <w:t xml:space="preserve">omakorda </w:t>
      </w:r>
      <w:r w:rsidR="002D58D9" w:rsidRPr="00B05EF8">
        <w:t>on nende registrisse kandmist ka takistanud või viivitanud</w:t>
      </w:r>
      <w:r w:rsidR="00AF11CA" w:rsidRPr="00B05EF8">
        <w:t xml:space="preserve">. </w:t>
      </w:r>
      <w:r w:rsidR="002D58D9" w:rsidRPr="00B05EF8">
        <w:t>Erametsade infrastruktuuri u</w:t>
      </w:r>
      <w:r w:rsidR="00AF11CA" w:rsidRPr="00B05EF8">
        <w:rPr>
          <w:color w:val="000000" w:themeColor="text1"/>
        </w:rPr>
        <w:t>uringus</w:t>
      </w:r>
      <w:r w:rsidR="00AF11CA" w:rsidRPr="00B05EF8">
        <w:rPr>
          <w:rStyle w:val="Allmrkuseviide"/>
          <w:color w:val="000000" w:themeColor="text1"/>
        </w:rPr>
        <w:footnoteReference w:id="1"/>
      </w:r>
      <w:r w:rsidR="00AF11CA" w:rsidRPr="00B05EF8">
        <w:rPr>
          <w:color w:val="000000" w:themeColor="text1"/>
        </w:rPr>
        <w:t xml:space="preserve"> leiti, et ligemale </w:t>
      </w:r>
      <w:r w:rsidR="00BC667E" w:rsidRPr="00B05EF8">
        <w:rPr>
          <w:color w:val="000000" w:themeColor="text1"/>
        </w:rPr>
        <w:t>pool</w:t>
      </w:r>
      <w:r w:rsidR="003A3769" w:rsidRPr="00B05EF8">
        <w:rPr>
          <w:color w:val="000000" w:themeColor="text1"/>
        </w:rPr>
        <w:t>ed</w:t>
      </w:r>
      <w:r w:rsidR="00BC667E" w:rsidRPr="00B05EF8">
        <w:rPr>
          <w:color w:val="000000" w:themeColor="text1"/>
        </w:rPr>
        <w:t xml:space="preserve"> </w:t>
      </w:r>
      <w:r w:rsidR="004A3278" w:rsidRPr="00B05EF8">
        <w:rPr>
          <w:color w:val="000000" w:themeColor="text1"/>
        </w:rPr>
        <w:t>(</w:t>
      </w:r>
      <w:r w:rsidR="00D42252" w:rsidRPr="00B05EF8">
        <w:rPr>
          <w:color w:val="000000" w:themeColor="text1"/>
        </w:rPr>
        <w:t xml:space="preserve">u </w:t>
      </w:r>
      <w:r w:rsidR="004A3278" w:rsidRPr="00B05EF8">
        <w:rPr>
          <w:color w:val="000000" w:themeColor="text1"/>
        </w:rPr>
        <w:t xml:space="preserve">350 </w:t>
      </w:r>
      <w:r w:rsidR="00502B56">
        <w:rPr>
          <w:color w:val="000000" w:themeColor="text1"/>
        </w:rPr>
        <w:t>000</w:t>
      </w:r>
      <w:r w:rsidR="004A3278" w:rsidRPr="00B05EF8">
        <w:rPr>
          <w:color w:val="000000" w:themeColor="text1"/>
        </w:rPr>
        <w:t xml:space="preserve"> hektarit) </w:t>
      </w:r>
      <w:r w:rsidR="00AF11CA" w:rsidRPr="00B05EF8">
        <w:rPr>
          <w:color w:val="000000" w:themeColor="text1"/>
        </w:rPr>
        <w:t>erametsa</w:t>
      </w:r>
      <w:r w:rsidR="00D42252" w:rsidRPr="00B05EF8">
        <w:rPr>
          <w:color w:val="000000" w:themeColor="text1"/>
        </w:rPr>
        <w:t>des paiknevatest</w:t>
      </w:r>
      <w:r w:rsidR="00AF11CA" w:rsidRPr="00B05EF8">
        <w:rPr>
          <w:color w:val="000000" w:themeColor="text1"/>
        </w:rPr>
        <w:t xml:space="preserve"> </w:t>
      </w:r>
      <w:r w:rsidR="00804CB2" w:rsidRPr="00B05EF8">
        <w:rPr>
          <w:color w:val="000000" w:themeColor="text1"/>
        </w:rPr>
        <w:t>kuivendussüsteemidest</w:t>
      </w:r>
      <w:r w:rsidR="00AF11CA" w:rsidRPr="00B05EF8">
        <w:rPr>
          <w:color w:val="000000" w:themeColor="text1"/>
        </w:rPr>
        <w:t xml:space="preserve"> on registrisse kandmata.</w:t>
      </w:r>
      <w:r w:rsidR="004A3278" w:rsidRPr="00B05EF8">
        <w:rPr>
          <w:color w:val="000000" w:themeColor="text1"/>
        </w:rPr>
        <w:t xml:space="preserve"> </w:t>
      </w:r>
      <w:proofErr w:type="spellStart"/>
      <w:r w:rsidR="007A79B7">
        <w:t>MaRu</w:t>
      </w:r>
      <w:proofErr w:type="spellEnd"/>
      <w:r w:rsidR="007A79B7">
        <w:t xml:space="preserve"> </w:t>
      </w:r>
      <w:r w:rsidR="00804CB2" w:rsidRPr="00B05EF8">
        <w:t>andmetel on 2025. aasta maikuu seisuga</w:t>
      </w:r>
      <w:r w:rsidR="004A3278" w:rsidRPr="00B05EF8">
        <w:t xml:space="preserve"> </w:t>
      </w:r>
      <w:r w:rsidR="00D42252" w:rsidRPr="00B05EF8">
        <w:t>aja</w:t>
      </w:r>
      <w:r w:rsidR="00804CB2" w:rsidRPr="00B05EF8">
        <w:t>vahemikus 2019</w:t>
      </w:r>
      <w:r w:rsidR="00850023" w:rsidRPr="00B05EF8">
        <w:t>. a</w:t>
      </w:r>
      <w:r w:rsidR="00D42252" w:rsidRPr="00B05EF8">
        <w:t>asta</w:t>
      </w:r>
      <w:r w:rsidR="00804CB2" w:rsidRPr="00B05EF8">
        <w:t xml:space="preserve"> </w:t>
      </w:r>
      <w:r w:rsidR="00850023" w:rsidRPr="00B05EF8">
        <w:t>jaanuar</w:t>
      </w:r>
      <w:r w:rsidR="00D42252" w:rsidRPr="00B05EF8">
        <w:t>ist</w:t>
      </w:r>
      <w:r w:rsidR="00850023" w:rsidRPr="00B05EF8">
        <w:t xml:space="preserve"> </w:t>
      </w:r>
      <w:r w:rsidR="00804CB2" w:rsidRPr="00B05EF8">
        <w:t>kuni 2025</w:t>
      </w:r>
      <w:r w:rsidR="00850023" w:rsidRPr="00B05EF8">
        <w:t>.</w:t>
      </w:r>
      <w:r w:rsidR="008438E6" w:rsidRPr="00A70C8C">
        <w:rPr>
          <w:lang w:eastAsia="et-EE"/>
        </w:rPr>
        <w:t> </w:t>
      </w:r>
      <w:r w:rsidR="00850023" w:rsidRPr="00B05EF8">
        <w:t>a</w:t>
      </w:r>
      <w:r w:rsidR="00D42252" w:rsidRPr="00B05EF8">
        <w:t>asta</w:t>
      </w:r>
      <w:r w:rsidR="00804CB2" w:rsidRPr="00B05EF8">
        <w:t xml:space="preserve"> </w:t>
      </w:r>
      <w:r w:rsidR="00850023" w:rsidRPr="00B05EF8">
        <w:t>mai</w:t>
      </w:r>
      <w:r w:rsidR="00D42252" w:rsidRPr="00B05EF8">
        <w:t>ni</w:t>
      </w:r>
      <w:r w:rsidR="00850023" w:rsidRPr="00B05EF8">
        <w:t xml:space="preserve"> </w:t>
      </w:r>
      <w:r w:rsidR="004A3278" w:rsidRPr="00B05EF8">
        <w:t xml:space="preserve">kasutusluba </w:t>
      </w:r>
      <w:r w:rsidR="00031157">
        <w:t>antuks loetud ja</w:t>
      </w:r>
      <w:r w:rsidR="00D42252" w:rsidRPr="00B05EF8">
        <w:t xml:space="preserve"> registrisse kantud u </w:t>
      </w:r>
      <w:r w:rsidR="00D3009A">
        <w:t>kümme</w:t>
      </w:r>
      <w:r w:rsidR="00D3009A" w:rsidRPr="00B05EF8">
        <w:t xml:space="preserve"> </w:t>
      </w:r>
      <w:r w:rsidR="00D42252" w:rsidRPr="00B05EF8">
        <w:t>protsenti</w:t>
      </w:r>
      <w:r w:rsidR="008D26DC">
        <w:t xml:space="preserve"> sellistest maaparandussüsteemidest</w:t>
      </w:r>
      <w:r w:rsidR="00804CB2" w:rsidRPr="00B05EF8">
        <w:t xml:space="preserve">. </w:t>
      </w:r>
      <w:r w:rsidR="004A3278" w:rsidRPr="00B05EF8">
        <w:t>Seega</w:t>
      </w:r>
      <w:r w:rsidR="00D42252" w:rsidRPr="00B05EF8">
        <w:t xml:space="preserve"> on hinnanguliselt</w:t>
      </w:r>
      <w:r w:rsidR="004A3278" w:rsidRPr="00B05EF8">
        <w:t xml:space="preserve"> </w:t>
      </w:r>
      <w:r w:rsidR="00CE540C" w:rsidRPr="00B05EF8">
        <w:t>registrisse</w:t>
      </w:r>
      <w:r w:rsidR="004A3278" w:rsidRPr="00B05EF8">
        <w:t xml:space="preserve"> kandmata </w:t>
      </w:r>
      <w:r w:rsidR="008D26DC">
        <w:t xml:space="preserve">u </w:t>
      </w:r>
      <w:r w:rsidR="004A3278" w:rsidRPr="00B05EF8">
        <w:t>3</w:t>
      </w:r>
      <w:r w:rsidR="00850023" w:rsidRPr="00B05EF8">
        <w:t>15</w:t>
      </w:r>
      <w:r w:rsidR="00D42252" w:rsidRPr="00B05EF8">
        <w:t> 000</w:t>
      </w:r>
      <w:r w:rsidR="00850023" w:rsidRPr="00B05EF8">
        <w:t xml:space="preserve"> </w:t>
      </w:r>
      <w:r w:rsidR="00D42252" w:rsidRPr="00B05EF8">
        <w:t xml:space="preserve">hektaril </w:t>
      </w:r>
      <w:r w:rsidR="00850023" w:rsidRPr="00B05EF8">
        <w:t xml:space="preserve">erametsamaal </w:t>
      </w:r>
      <w:r w:rsidR="00D42252" w:rsidRPr="00B05EF8">
        <w:t xml:space="preserve">paiknevat </w:t>
      </w:r>
      <w:r w:rsidR="00075425" w:rsidRPr="00B05EF8">
        <w:t>maaparandu</w:t>
      </w:r>
      <w:r w:rsidR="00031157">
        <w:t>s</w:t>
      </w:r>
      <w:r w:rsidR="00075425" w:rsidRPr="00B05EF8">
        <w:t>süsteemi</w:t>
      </w:r>
      <w:r w:rsidR="00D42252" w:rsidRPr="00B05EF8">
        <w:t xml:space="preserve">. </w:t>
      </w:r>
      <w:bookmarkStart w:id="6" w:name="_Hlk201921335"/>
      <w:r w:rsidR="000D0090" w:rsidRPr="000766A1">
        <w:t xml:space="preserve">Kui süsteem ei ole </w:t>
      </w:r>
      <w:r w:rsidR="00B77150" w:rsidRPr="00B77150">
        <w:t xml:space="preserve">2026. aasta 1. jaanuariks </w:t>
      </w:r>
      <w:r w:rsidR="000D0090" w:rsidRPr="000766A1">
        <w:t>registrisse kantud, siis eeldab see</w:t>
      </w:r>
      <w:r w:rsidR="00B77150">
        <w:t xml:space="preserve"> pärast nimetatud tähtpäeva kehtiva seaduse kohaselt</w:t>
      </w:r>
      <w:r w:rsidR="000D0090" w:rsidRPr="000766A1">
        <w:t xml:space="preserve"> loamenetlust ja </w:t>
      </w:r>
      <w:r w:rsidR="00E17007" w:rsidRPr="00B05EF8">
        <w:t xml:space="preserve">uue kuivendussüsteemi rajamist </w:t>
      </w:r>
      <w:r w:rsidR="00033731" w:rsidRPr="00B05EF8">
        <w:t>ning</w:t>
      </w:r>
      <w:r w:rsidR="000D0090" w:rsidRPr="000766A1">
        <w:t xml:space="preserve"> </w:t>
      </w:r>
      <w:r w:rsidR="004D4399" w:rsidRPr="000766A1">
        <w:t xml:space="preserve">maaomanikule ka sellega </w:t>
      </w:r>
      <w:r w:rsidR="000D0090" w:rsidRPr="000766A1">
        <w:t>seotud kulusid</w:t>
      </w:r>
      <w:r w:rsidR="000D0090" w:rsidRPr="00B05EF8">
        <w:t xml:space="preserve">. </w:t>
      </w:r>
      <w:r w:rsidR="00D42252" w:rsidRPr="00B05EF8">
        <w:t>Sellest tulenevalt</w:t>
      </w:r>
      <w:r w:rsidR="00CE540C" w:rsidRPr="00B05EF8">
        <w:t xml:space="preserve"> </w:t>
      </w:r>
      <w:r w:rsidR="00D42252" w:rsidRPr="00B05EF8">
        <w:t xml:space="preserve">on asjakohane teha </w:t>
      </w:r>
      <w:proofErr w:type="spellStart"/>
      <w:r w:rsidR="00D42252" w:rsidRPr="00B05EF8">
        <w:t>MaaParS</w:t>
      </w:r>
      <w:r w:rsidR="00B707BD" w:rsidRPr="00B05EF8">
        <w:t>-</w:t>
      </w:r>
      <w:r w:rsidR="00D42252" w:rsidRPr="00B05EF8">
        <w:t>is</w:t>
      </w:r>
      <w:proofErr w:type="spellEnd"/>
      <w:r w:rsidR="00CE540C" w:rsidRPr="00B05EF8">
        <w:t xml:space="preserve"> kiireloomuline muudatus,</w:t>
      </w:r>
      <w:r w:rsidR="00D42252" w:rsidRPr="00B05EF8">
        <w:t xml:space="preserve"> millega </w:t>
      </w:r>
      <w:r w:rsidR="00BC667E" w:rsidRPr="00B05EF8">
        <w:t>võimaldatakse</w:t>
      </w:r>
      <w:r w:rsidR="00D42252" w:rsidRPr="00B05EF8">
        <w:t xml:space="preserve"> jätkata maaparandussüsteemide registrisse kandmist, minimeerides</w:t>
      </w:r>
      <w:r w:rsidR="00CE540C" w:rsidRPr="00B05EF8">
        <w:t xml:space="preserve"> erametsa</w:t>
      </w:r>
      <w:r w:rsidR="00D42252" w:rsidRPr="00B05EF8">
        <w:t>maa</w:t>
      </w:r>
      <w:r w:rsidR="00B707BD" w:rsidRPr="00B05EF8">
        <w:t xml:space="preserve"> </w:t>
      </w:r>
      <w:r w:rsidR="00CE540C" w:rsidRPr="00B05EF8">
        <w:t xml:space="preserve">omanike halduskoormust ja </w:t>
      </w:r>
      <w:r w:rsidR="00CE540C" w:rsidRPr="002A333C">
        <w:t>kulusid</w:t>
      </w:r>
      <w:r w:rsidR="004A3278" w:rsidRPr="00B05EF8">
        <w:t>.</w:t>
      </w:r>
      <w:r w:rsidR="000D0090" w:rsidRPr="00B05EF8">
        <w:t xml:space="preserve"> </w:t>
      </w:r>
      <w:bookmarkEnd w:id="6"/>
      <w:r w:rsidR="00CD39F2" w:rsidRPr="00B05EF8">
        <w:t>Muudatuse</w:t>
      </w:r>
      <w:r w:rsidR="00D42252" w:rsidRPr="00B05EF8">
        <w:t>ga tagatakse, et</w:t>
      </w:r>
      <w:r w:rsidR="00CD39F2" w:rsidRPr="00B05EF8">
        <w:t xml:space="preserve"> </w:t>
      </w:r>
      <w:r w:rsidR="00CE540C" w:rsidRPr="00B05EF8">
        <w:t xml:space="preserve">registris </w:t>
      </w:r>
      <w:r w:rsidR="00D42252" w:rsidRPr="00B05EF8">
        <w:t xml:space="preserve">kajastatakse </w:t>
      </w:r>
      <w:r w:rsidRPr="00B05EF8">
        <w:t xml:space="preserve">tegelik olukord </w:t>
      </w:r>
      <w:r w:rsidR="00D42252" w:rsidRPr="00B05EF8">
        <w:t>maaparandu</w:t>
      </w:r>
      <w:r w:rsidR="00B07CAB" w:rsidRPr="00B05EF8">
        <w:t>ses</w:t>
      </w:r>
      <w:r w:rsidRPr="00B05EF8">
        <w:t xml:space="preserve">. </w:t>
      </w:r>
      <w:bookmarkStart w:id="7" w:name="_Hlk201302326"/>
      <w:r w:rsidR="00CD39F2" w:rsidRPr="00B05EF8">
        <w:t xml:space="preserve">Muudatus on vajalik ka seetõttu, et </w:t>
      </w:r>
      <w:r w:rsidR="00085E73">
        <w:t xml:space="preserve">metsamaa </w:t>
      </w:r>
      <w:r w:rsidRPr="00B05EF8">
        <w:t>omanikud</w:t>
      </w:r>
      <w:r w:rsidR="00B07CAB" w:rsidRPr="00B05EF8">
        <w:t>, kes</w:t>
      </w:r>
      <w:r w:rsidR="00BC667E" w:rsidRPr="00B05EF8">
        <w:t xml:space="preserve"> tänaseks</w:t>
      </w:r>
      <w:r w:rsidR="00B07CAB" w:rsidRPr="00B05EF8">
        <w:t xml:space="preserve"> juba on esitanud taotlused maaparandussüsteemi registrisse kandmiseks, kuid </w:t>
      </w:r>
      <w:r w:rsidR="00BC667E" w:rsidRPr="00B05EF8">
        <w:t xml:space="preserve">kelle taotluste </w:t>
      </w:r>
      <w:r w:rsidRPr="00B05EF8">
        <w:t>menetlemine on</w:t>
      </w:r>
      <w:r w:rsidR="00B07CAB" w:rsidRPr="00B05EF8">
        <w:t xml:space="preserve"> osutunud</w:t>
      </w:r>
      <w:r w:rsidRPr="00B05EF8">
        <w:t xml:space="preserve"> </w:t>
      </w:r>
      <w:r w:rsidR="00B07CAB" w:rsidRPr="00B05EF8">
        <w:t>aeganõudvaks</w:t>
      </w:r>
      <w:r w:rsidR="00BC667E" w:rsidRPr="00B05EF8">
        <w:t xml:space="preserve">, saaksid oma maal olevad maaparandussüsteemid siiski </w:t>
      </w:r>
      <w:r w:rsidR="00085E73">
        <w:t xml:space="preserve">võimalikult kiiresti </w:t>
      </w:r>
      <w:r w:rsidR="00BC667E" w:rsidRPr="00B05EF8">
        <w:t>registrisse kantud</w:t>
      </w:r>
      <w:r w:rsidRPr="00B05EF8">
        <w:t xml:space="preserve">. </w:t>
      </w:r>
      <w:bookmarkEnd w:id="7"/>
    </w:p>
    <w:p w14:paraId="58E42C68" w14:textId="77777777" w:rsidR="00CE540C" w:rsidRPr="00B05EF8" w:rsidRDefault="00CE540C" w:rsidP="0036607E">
      <w:pPr>
        <w:jc w:val="both"/>
      </w:pPr>
    </w:p>
    <w:p w14:paraId="47607D57" w14:textId="321CEB6C" w:rsidR="008B1777" w:rsidRPr="00B05EF8" w:rsidRDefault="004129EC" w:rsidP="0036607E">
      <w:pPr>
        <w:jc w:val="both"/>
      </w:pPr>
      <w:r w:rsidRPr="00CC51FE">
        <w:t>K</w:t>
      </w:r>
      <w:r w:rsidR="009620E9" w:rsidRPr="00CC51FE">
        <w:t>ehtivas</w:t>
      </w:r>
      <w:r w:rsidR="009620E9" w:rsidRPr="00B05EF8">
        <w:t xml:space="preserve"> regulatsioonis</w:t>
      </w:r>
      <w:r w:rsidRPr="00B05EF8">
        <w:t xml:space="preserve"> on</w:t>
      </w:r>
      <w:r w:rsidR="009620E9" w:rsidRPr="00B05EF8">
        <w:t xml:space="preserve"> </w:t>
      </w:r>
      <w:r w:rsidR="00CC51FE">
        <w:t>sätestatud</w:t>
      </w:r>
      <w:r w:rsidR="00CC51FE" w:rsidRPr="00B05EF8">
        <w:t xml:space="preserve"> </w:t>
      </w:r>
      <w:r w:rsidR="009620E9" w:rsidRPr="00B05EF8">
        <w:t>kohustus maaparandussüsteem enne registrisse kandmist rekonstrueerida, kui maaparandussüsteemi reguleeriv võrk ei taga mulla veerežiimi, mis sobib maaviljeluseks</w:t>
      </w:r>
      <w:r w:rsidRPr="00B05EF8">
        <w:t>,</w:t>
      </w:r>
      <w:r w:rsidR="009620E9" w:rsidRPr="00B05EF8">
        <w:t xml:space="preserve"> ja maaparandussüsteemi eesvool ei taga liigvee äravoolu kuivendusvõrgust. </w:t>
      </w:r>
      <w:r w:rsidR="002B5A0C" w:rsidRPr="00B05EF8">
        <w:t xml:space="preserve">Metsa kasvu seisukohast on need nõuded otstarbekad </w:t>
      </w:r>
      <w:r w:rsidR="00A771B5" w:rsidRPr="00B05EF8">
        <w:t xml:space="preserve">alles metsauuendamise </w:t>
      </w:r>
      <w:r w:rsidR="00F25EB3" w:rsidRPr="00B05EF8">
        <w:t>järgselt</w:t>
      </w:r>
      <w:r w:rsidR="002B5A0C" w:rsidRPr="00B05EF8">
        <w:t xml:space="preserve">. </w:t>
      </w:r>
      <w:r w:rsidR="00A771B5" w:rsidRPr="00B05EF8">
        <w:t xml:space="preserve">Maaparandussüsteem on vajalik </w:t>
      </w:r>
      <w:r w:rsidR="002B5A0C" w:rsidRPr="00B05EF8">
        <w:t xml:space="preserve">metsa kasvu </w:t>
      </w:r>
      <w:r w:rsidR="00DA5B17" w:rsidRPr="00B05EF8">
        <w:t>algus</w:t>
      </w:r>
      <w:r w:rsidR="002B5A0C" w:rsidRPr="00B05EF8">
        <w:t>perioodil</w:t>
      </w:r>
      <w:r w:rsidR="00DA5B17" w:rsidRPr="00B05EF8">
        <w:t xml:space="preserve">, </w:t>
      </w:r>
      <w:r w:rsidR="004962B7" w:rsidRPr="00B05EF8">
        <w:t xml:space="preserve">sest </w:t>
      </w:r>
      <w:r w:rsidR="002B5A0C" w:rsidRPr="00B05EF8">
        <w:t>kasvav mets</w:t>
      </w:r>
      <w:r w:rsidR="00A771B5" w:rsidRPr="00B05EF8">
        <w:t xml:space="preserve"> toimib</w:t>
      </w:r>
      <w:r w:rsidRPr="00B05EF8">
        <w:t xml:space="preserve"> üldjuhul</w:t>
      </w:r>
      <w:r w:rsidR="002B5A0C" w:rsidRPr="00B05EF8">
        <w:t xml:space="preserve"> ise </w:t>
      </w:r>
      <w:proofErr w:type="spellStart"/>
      <w:r w:rsidR="002B5A0C" w:rsidRPr="00B05EF8">
        <w:t>kuivendajana</w:t>
      </w:r>
      <w:proofErr w:type="spellEnd"/>
      <w:r w:rsidR="002B5A0C" w:rsidRPr="00B05EF8">
        <w:t xml:space="preserve">. Seetõttu ei ole otstarbekas nõuda maaparandussüsteemil rekonstrueerimistööde tegemist üksnes registrikande tegemiseks. Samas on selge, et raieküpsuse saavutanud mets on vajanud </w:t>
      </w:r>
      <w:r w:rsidR="0004501A" w:rsidRPr="00B05EF8">
        <w:t xml:space="preserve">oma </w:t>
      </w:r>
      <w:r w:rsidR="002B5A0C" w:rsidRPr="00B05EF8">
        <w:t>kasvu algaastatel nõuetekohaselt toimivat kuivendussüsteemi ja</w:t>
      </w:r>
      <w:r w:rsidR="0004501A" w:rsidRPr="00B05EF8">
        <w:t xml:space="preserve"> nii on</w:t>
      </w:r>
      <w:r w:rsidR="002B5A0C" w:rsidRPr="00B05EF8">
        <w:t xml:space="preserve"> ka edaspidi </w:t>
      </w:r>
      <w:r w:rsidR="005E1BA4" w:rsidRPr="00B05EF8">
        <w:t xml:space="preserve">eelkõige </w:t>
      </w:r>
      <w:r w:rsidR="002B5A0C" w:rsidRPr="00B05EF8">
        <w:t>metsa kasvu algstaadiumis kuivendussüsteemi nõuetekohane toimimine vältimatult vajalik. Ehk teisisõnu, erinevalt põllumajandusmaast, kus taime</w:t>
      </w:r>
      <w:r w:rsidR="000B2D29" w:rsidRPr="00B05EF8">
        <w:t xml:space="preserve"> </w:t>
      </w:r>
      <w:r w:rsidR="002B5A0C" w:rsidRPr="00B05EF8">
        <w:t>kasvutsükkel on</w:t>
      </w:r>
      <w:r w:rsidR="00A47F14" w:rsidRPr="00B05EF8">
        <w:t xml:space="preserve"> üldjuhul</w:t>
      </w:r>
      <w:r w:rsidR="002B5A0C" w:rsidRPr="00B05EF8">
        <w:t xml:space="preserve"> üks aasta, on metsa kasvutsükkel </w:t>
      </w:r>
      <w:r w:rsidR="0004501A" w:rsidRPr="00B05EF8">
        <w:t xml:space="preserve">u </w:t>
      </w:r>
      <w:r w:rsidR="005A6C86" w:rsidRPr="00B05EF8">
        <w:t>70</w:t>
      </w:r>
      <w:r w:rsidR="002B5A0C" w:rsidRPr="00B05EF8">
        <w:t xml:space="preserve"> aastat. Selle aja jooksul võivad algselt projekteerimisnormidele vastavad, noore metsa vajadustest lähtuvalt projekteeritud kuivenduskraavid amortiseeruda, kuid</w:t>
      </w:r>
      <w:r w:rsidR="0004501A" w:rsidRPr="00B05EF8">
        <w:t xml:space="preserve"> need tagavad</w:t>
      </w:r>
      <w:r w:rsidR="002B5A0C" w:rsidRPr="00B05EF8">
        <w:t xml:space="preserve"> kasvavale metsale </w:t>
      </w:r>
      <w:r w:rsidR="0004501A" w:rsidRPr="00B05EF8">
        <w:t xml:space="preserve">jätkuvalt </w:t>
      </w:r>
      <w:r w:rsidR="002B5A0C" w:rsidRPr="00B05EF8">
        <w:t>sobiva mullaveerežiimi.</w:t>
      </w:r>
      <w:r w:rsidR="00E03971" w:rsidRPr="00B05EF8">
        <w:t xml:space="preserve"> </w:t>
      </w:r>
      <w:r w:rsidR="002B5A0C" w:rsidRPr="00B05EF8">
        <w:t xml:space="preserve">Alles </w:t>
      </w:r>
      <w:r w:rsidR="005B51F4" w:rsidRPr="00B05EF8">
        <w:t>metsa</w:t>
      </w:r>
      <w:r w:rsidR="00A47F14" w:rsidRPr="00B05EF8">
        <w:t xml:space="preserve"> </w:t>
      </w:r>
      <w:r w:rsidR="002B5A0C" w:rsidRPr="00B05EF8">
        <w:t>uuend</w:t>
      </w:r>
      <w:r w:rsidR="005B51F4" w:rsidRPr="00B05EF8">
        <w:t xml:space="preserve">amisel </w:t>
      </w:r>
      <w:r w:rsidR="002B5A0C" w:rsidRPr="00B05EF8">
        <w:t xml:space="preserve">on vajalik </w:t>
      </w:r>
      <w:r w:rsidR="0004501A" w:rsidRPr="00B05EF8">
        <w:t>maaparandus</w:t>
      </w:r>
      <w:r w:rsidR="005B51F4" w:rsidRPr="00B05EF8">
        <w:t xml:space="preserve">süsteemid </w:t>
      </w:r>
      <w:r w:rsidR="002B5A0C" w:rsidRPr="00B05EF8">
        <w:t>rekonstrueerida ehk viia projekteerimisnormidele vastavaks.</w:t>
      </w:r>
      <w:r w:rsidR="005B51F4" w:rsidRPr="00B05EF8">
        <w:t xml:space="preserve"> </w:t>
      </w:r>
    </w:p>
    <w:p w14:paraId="11A3E87C" w14:textId="77777777" w:rsidR="00043BA6" w:rsidRPr="00B05EF8" w:rsidRDefault="00043BA6" w:rsidP="0036607E">
      <w:pPr>
        <w:jc w:val="both"/>
        <w:rPr>
          <w:color w:val="FF0000"/>
        </w:rPr>
      </w:pPr>
    </w:p>
    <w:p w14:paraId="1AB038C0" w14:textId="07AD8AED" w:rsidR="00A322A8" w:rsidRPr="00B05EF8" w:rsidRDefault="00A322A8" w:rsidP="0036607E">
      <w:pPr>
        <w:jc w:val="both"/>
      </w:pPr>
      <w:r w:rsidRPr="00B05EF8">
        <w:t>Eelnõus on lahendatud olemasoleva</w:t>
      </w:r>
      <w:r w:rsidR="00CC51FE">
        <w:t xml:space="preserve"> ja</w:t>
      </w:r>
      <w:r w:rsidRPr="00B05EF8">
        <w:t xml:space="preserve"> </w:t>
      </w:r>
      <w:r w:rsidR="00B227D4" w:rsidRPr="00B05EF8">
        <w:t xml:space="preserve">peamiselt metsamaal paikneva </w:t>
      </w:r>
      <w:r w:rsidRPr="00B05EF8">
        <w:t>kuivendussüsteemi registrisse kandmine selliselt, et registrisse kandmise järgselt ei teki omanikele</w:t>
      </w:r>
      <w:r w:rsidR="00BB3062" w:rsidRPr="00B05EF8">
        <w:t xml:space="preserve"> täiendavaid</w:t>
      </w:r>
      <w:r w:rsidRPr="00B05EF8">
        <w:t xml:space="preserve"> kohustusi</w:t>
      </w:r>
      <w:r w:rsidR="009833D3">
        <w:t xml:space="preserve"> (v</w:t>
      </w:r>
      <w:r w:rsidR="00375696">
        <w:t>.a</w:t>
      </w:r>
      <w:r w:rsidR="009833D3">
        <w:t xml:space="preserve"> süsteemi rekonstrueerimise korral)</w:t>
      </w:r>
      <w:r w:rsidRPr="00B05EF8">
        <w:t xml:space="preserve">. Registrisse kandmiseks ei ole vaja </w:t>
      </w:r>
      <w:r w:rsidR="009833D3">
        <w:t xml:space="preserve">nimetatud </w:t>
      </w:r>
      <w:r w:rsidRPr="00B05EF8">
        <w:t xml:space="preserve">maaparandussüsteemi </w:t>
      </w:r>
      <w:r w:rsidR="00CC51FE">
        <w:t xml:space="preserve">eelnevalt </w:t>
      </w:r>
      <w:r w:rsidRPr="00B05EF8">
        <w:t xml:space="preserve">rekonstrueerida. </w:t>
      </w:r>
      <w:proofErr w:type="spellStart"/>
      <w:r w:rsidR="0038482E" w:rsidRPr="00B05EF8">
        <w:t>MaRu</w:t>
      </w:r>
      <w:proofErr w:type="spellEnd"/>
      <w:r w:rsidR="0038482E" w:rsidRPr="00B05EF8" w:rsidDel="0038482E">
        <w:t xml:space="preserve"> </w:t>
      </w:r>
      <w:r w:rsidRPr="00B05EF8">
        <w:t xml:space="preserve">kannab kuivendussüsteemid registrisse </w:t>
      </w:r>
      <w:r w:rsidR="00BA5028" w:rsidRPr="00B05EF8">
        <w:t>selliselt, et süsteemile eesvoolu ei määrata. Sellise süsteemi</w:t>
      </w:r>
      <w:r w:rsidRPr="00B05EF8">
        <w:t xml:space="preserve"> rekonstrueerimise</w:t>
      </w:r>
      <w:r w:rsidR="00CC51FE">
        <w:t xml:space="preserve"> korral</w:t>
      </w:r>
      <w:r w:rsidRPr="00B05EF8">
        <w:t xml:space="preserve"> tuleb </w:t>
      </w:r>
      <w:r w:rsidR="00CC51FE">
        <w:t xml:space="preserve">aga </w:t>
      </w:r>
      <w:r w:rsidRPr="00B05EF8">
        <w:t xml:space="preserve">taotleda kõik maaparandussüsteemi ehitamiseks vajalikud load – projekteerimistingimused, ehitusluba ja kasutusluba. Loamenetlusega on tagatud kõigi asutuste ja isikute kaasamine, kelle pädevusse see kuulub või kelle huve </w:t>
      </w:r>
      <w:r w:rsidR="009833D3">
        <w:t>rekonstrueerimine</w:t>
      </w:r>
      <w:r w:rsidR="009833D3" w:rsidRPr="00B05EF8">
        <w:t xml:space="preserve"> </w:t>
      </w:r>
      <w:r w:rsidRPr="00B05EF8">
        <w:t xml:space="preserve">võib mõjutada. Seni on kohaldunud registrisse </w:t>
      </w:r>
      <w:r w:rsidRPr="000169A9">
        <w:t xml:space="preserve">kandmata </w:t>
      </w:r>
      <w:r w:rsidR="00D3009A" w:rsidRPr="000169A9">
        <w:t>maaparandussüsteemile</w:t>
      </w:r>
      <w:r w:rsidRPr="000169A9">
        <w:t xml:space="preserve"> üksnes</w:t>
      </w:r>
      <w:r w:rsidRPr="00B05EF8">
        <w:t xml:space="preserve"> kohaliku omavalitsuse kaevetööde eeskiri, kuid sedagi üksnes sellise eeskirja olemasolul. </w:t>
      </w:r>
      <w:r w:rsidR="009833D3" w:rsidRPr="009833D3">
        <w:t xml:space="preserve">Pärast nimetatud maaparandussüsteemi rekonstrueerimist kohaldatakse tema suhtes </w:t>
      </w:r>
      <w:r w:rsidR="009833D3">
        <w:t xml:space="preserve">kõiki </w:t>
      </w:r>
      <w:proofErr w:type="spellStart"/>
      <w:r w:rsidR="009833D3">
        <w:t>MaaParS-is</w:t>
      </w:r>
      <w:proofErr w:type="spellEnd"/>
      <w:r w:rsidR="009833D3" w:rsidRPr="009833D3">
        <w:t xml:space="preserve"> sätestatud nõudeid.</w:t>
      </w:r>
    </w:p>
    <w:p w14:paraId="4643D5F0" w14:textId="77777777" w:rsidR="000B2D29" w:rsidRPr="00B05EF8" w:rsidRDefault="000B2D29" w:rsidP="0036607E">
      <w:pPr>
        <w:jc w:val="both"/>
      </w:pPr>
    </w:p>
    <w:p w14:paraId="63957C42" w14:textId="2E68E000" w:rsidR="000B2D29" w:rsidRPr="00B05EF8" w:rsidRDefault="000B2D29" w:rsidP="0036607E">
      <w:pPr>
        <w:jc w:val="both"/>
      </w:pPr>
      <w:r w:rsidRPr="00B05EF8">
        <w:t>Muudatusega väheneb</w:t>
      </w:r>
      <w:r w:rsidR="00EB1A7B">
        <w:t xml:space="preserve"> nii</w:t>
      </w:r>
      <w:r w:rsidRPr="00B05EF8">
        <w:t xml:space="preserve"> isikute </w:t>
      </w:r>
      <w:r w:rsidR="00EB1A7B">
        <w:t xml:space="preserve">halduskoormus </w:t>
      </w:r>
      <w:r w:rsidRPr="00B05EF8">
        <w:t xml:space="preserve">kui ka riigiasustuste töökoormus. </w:t>
      </w:r>
    </w:p>
    <w:p w14:paraId="51FAB98E" w14:textId="5A39C905" w:rsidR="00DD599D" w:rsidRDefault="00DD599D" w:rsidP="0036607E">
      <w:pPr>
        <w:jc w:val="both"/>
      </w:pPr>
    </w:p>
    <w:p w14:paraId="7586D7FF" w14:textId="77777777" w:rsidR="002C63E6" w:rsidRPr="000169A9" w:rsidRDefault="00ED3EED" w:rsidP="002C63E6">
      <w:pPr>
        <w:jc w:val="both"/>
        <w:rPr>
          <w:b/>
          <w:bCs/>
        </w:rPr>
      </w:pPr>
      <w:r w:rsidRPr="000169A9">
        <w:rPr>
          <w:b/>
          <w:bCs/>
        </w:rPr>
        <w:t xml:space="preserve">2.3 </w:t>
      </w:r>
      <w:r w:rsidR="002C63E6" w:rsidRPr="000169A9">
        <w:rPr>
          <w:b/>
          <w:bCs/>
        </w:rPr>
        <w:t>Riigivaraseaduses sätestatud juhtudel põllumajandusmaa kasutusõiguse andmiseks Regionaal- ja Põllumajandusministeeriumi nõusoleku küsimisest loobumine</w:t>
      </w:r>
    </w:p>
    <w:p w14:paraId="5FFC6F5E" w14:textId="77777777" w:rsidR="00D90AEA" w:rsidRPr="000169A9" w:rsidRDefault="00D90AEA" w:rsidP="0036607E">
      <w:pPr>
        <w:jc w:val="both"/>
      </w:pPr>
    </w:p>
    <w:p w14:paraId="0761B722" w14:textId="0D159341" w:rsidR="004E0D06" w:rsidRDefault="002578B0" w:rsidP="0036607E">
      <w:pPr>
        <w:jc w:val="both"/>
      </w:pPr>
      <w:r w:rsidRPr="000169A9">
        <w:t xml:space="preserve">Alates 2025. aasta jaanuarist hakkas </w:t>
      </w:r>
      <w:r w:rsidR="009468BF" w:rsidRPr="000169A9">
        <w:t xml:space="preserve">riigivaraseaduses </w:t>
      </w:r>
      <w:r w:rsidRPr="000169A9">
        <w:t>kehtima nõue, et riigivara valitseja või tema volitatud asutus võib põllumajanduslikul otstarbel kasutatavat maad anda kasutamiseks selle seaduse § 19 lõike 7</w:t>
      </w:r>
      <w:r w:rsidR="004E0D06" w:rsidRPr="000169A9">
        <w:t xml:space="preserve"> kohaselt</w:t>
      </w:r>
      <w:r w:rsidRPr="000169A9">
        <w:t xml:space="preserve"> või võõrandada</w:t>
      </w:r>
      <w:r>
        <w:t xml:space="preserve"> </w:t>
      </w:r>
      <w:r w:rsidR="004E0D06">
        <w:t>selle seaduse</w:t>
      </w:r>
      <w:r w:rsidRPr="002578B0">
        <w:t xml:space="preserve"> </w:t>
      </w:r>
      <w:r>
        <w:t>§ 37 lõike 8 punkti 1</w:t>
      </w:r>
      <w:r w:rsidR="004E0D06">
        <w:t xml:space="preserve"> kohaselt</w:t>
      </w:r>
      <w:r>
        <w:t xml:space="preserve"> </w:t>
      </w:r>
      <w:r w:rsidRPr="002578B0">
        <w:t>üksnes Regionaal- ja Põllumajandusministeeriumi nõusolekul.</w:t>
      </w:r>
    </w:p>
    <w:p w14:paraId="521E59B8" w14:textId="77777777" w:rsidR="004E0D06" w:rsidRDefault="004E0D06" w:rsidP="0036607E">
      <w:pPr>
        <w:jc w:val="both"/>
      </w:pPr>
    </w:p>
    <w:p w14:paraId="6951566B" w14:textId="7DAFE3F4" w:rsidR="00651931" w:rsidRDefault="004E0D06" w:rsidP="0036607E">
      <w:pPr>
        <w:jc w:val="both"/>
      </w:pPr>
      <w:r>
        <w:t xml:space="preserve">Nimetatud nõue peeti asjakohaseks kehtestada riigivaraseaduses perioodil, mil Regionaal- ja Põllumajandusministeeriumi valitsemisalas oli kogu maapoliitika kavandamisega seonduv, et tagada kontroll ja ülevaade kõigi riigivara valitsejate ja volitatud asutuste poolt kavandatud riigi põllumajandusmaa tehingute üle. Senine praktika on aga näidanud, et </w:t>
      </w:r>
      <w:r w:rsidR="00DA5FE0">
        <w:t xml:space="preserve">riigi põllumajandusmaa kasutusse andmiseks ning väikeste, alla kahe hektari suuruste, maaüksuste võõrandamiseks on Regionaal- ja Põllumajandusministeeriumi nõusoleku nõue ilmselgelt liigne bürokraatia ning sellega seonduvad menetlustoimingud ajakulukad. </w:t>
      </w:r>
    </w:p>
    <w:p w14:paraId="2CD1D145" w14:textId="77777777" w:rsidR="00651931" w:rsidRDefault="00651931" w:rsidP="0036607E">
      <w:pPr>
        <w:jc w:val="both"/>
      </w:pPr>
    </w:p>
    <w:p w14:paraId="3E67F7EB" w14:textId="5FC8FDA7" w:rsidR="00E20AD8" w:rsidRPr="00E20AD8" w:rsidRDefault="00651931" w:rsidP="0036607E">
      <w:pPr>
        <w:jc w:val="both"/>
      </w:pPr>
      <w:r>
        <w:t xml:space="preserve">Tulenevalt eeltoodust ning </w:t>
      </w:r>
      <w:r w:rsidR="00DA5FE0">
        <w:t>riigivaraseaduse §-s 8 on seatud üldpõhimõt</w:t>
      </w:r>
      <w:r>
        <w:t>t</w:t>
      </w:r>
      <w:r w:rsidR="00DA5FE0">
        <w:t>e</w:t>
      </w:r>
      <w:r>
        <w:t>st</w:t>
      </w:r>
      <w:r w:rsidR="00DA5FE0">
        <w:t>, et r</w:t>
      </w:r>
      <w:r w:rsidR="00DA5FE0" w:rsidRPr="00DA5FE0">
        <w:t xml:space="preserve">iigivara valitseja on </w:t>
      </w:r>
      <w:r>
        <w:t xml:space="preserve">nii ehk teisiti </w:t>
      </w:r>
      <w:r w:rsidR="00DA5FE0" w:rsidRPr="00DA5FE0">
        <w:t>kohustatud riigivara valitsema eesmärgipäraselt, otstarbekalt, säästlikult ja heaperemehelikult</w:t>
      </w:r>
      <w:r w:rsidR="00DA5FE0">
        <w:t>, on põhjendatud</w:t>
      </w:r>
      <w:r>
        <w:t xml:space="preserve"> riigivaraseaduse § 19 lõike 7 kehtetuks tunnistamine ning § 37 lõike 8 muutmine. </w:t>
      </w:r>
    </w:p>
    <w:p w14:paraId="081925DA" w14:textId="77777777" w:rsidR="00E20AD8" w:rsidRPr="00B05EF8" w:rsidRDefault="00E20AD8" w:rsidP="0036607E">
      <w:pPr>
        <w:jc w:val="both"/>
      </w:pPr>
    </w:p>
    <w:p w14:paraId="3C890A66" w14:textId="77777777" w:rsidR="002D6483" w:rsidRPr="00B05EF8" w:rsidRDefault="00A7710A" w:rsidP="0036607E">
      <w:pPr>
        <w:jc w:val="both"/>
        <w:rPr>
          <w:b/>
          <w:bCs/>
        </w:rPr>
      </w:pPr>
      <w:r w:rsidRPr="00B05EF8">
        <w:rPr>
          <w:b/>
          <w:bCs/>
        </w:rPr>
        <w:t>3</w:t>
      </w:r>
      <w:r w:rsidR="002D6483" w:rsidRPr="00B05EF8">
        <w:rPr>
          <w:b/>
          <w:bCs/>
        </w:rPr>
        <w:t>. Eelnõu sisu ja võrdlev analüüs</w:t>
      </w:r>
    </w:p>
    <w:p w14:paraId="7060AEF0" w14:textId="77777777" w:rsidR="002D6483" w:rsidRPr="00B05EF8" w:rsidRDefault="002D6483" w:rsidP="0036607E">
      <w:pPr>
        <w:jc w:val="both"/>
        <w:rPr>
          <w:b/>
          <w:bCs/>
        </w:rPr>
      </w:pPr>
    </w:p>
    <w:p w14:paraId="6679092D" w14:textId="31129AFF" w:rsidR="0011178B" w:rsidRPr="00B05EF8" w:rsidRDefault="0011178B" w:rsidP="0036607E">
      <w:pPr>
        <w:jc w:val="both"/>
      </w:pPr>
      <w:r w:rsidRPr="00B05EF8">
        <w:t>Eelnõu koosneb</w:t>
      </w:r>
      <w:r w:rsidR="008F32FC" w:rsidRPr="00B05EF8">
        <w:t xml:space="preserve"> </w:t>
      </w:r>
      <w:r w:rsidR="00C46221" w:rsidRPr="00B05EF8">
        <w:t xml:space="preserve">kolmest </w:t>
      </w:r>
      <w:r w:rsidRPr="00B05EF8">
        <w:t>paragrahvist</w:t>
      </w:r>
      <w:r w:rsidR="008F32FC" w:rsidRPr="00B05EF8">
        <w:t>. Paragrahviga 1</w:t>
      </w:r>
      <w:r w:rsidRPr="00B05EF8">
        <w:t xml:space="preserve"> muudetakse </w:t>
      </w:r>
      <w:bookmarkStart w:id="8" w:name="_Hlk193458090"/>
      <w:r w:rsidRPr="00B05EF8">
        <w:t>maaparandusseadus</w:t>
      </w:r>
      <w:bookmarkEnd w:id="8"/>
      <w:r w:rsidRPr="00B05EF8">
        <w:t>t</w:t>
      </w:r>
      <w:r w:rsidR="008F32FC" w:rsidRPr="00B05EF8">
        <w:t>, §-ga</w:t>
      </w:r>
      <w:r w:rsidR="008438E6" w:rsidRPr="00A70C8C">
        <w:rPr>
          <w:lang w:eastAsia="et-EE"/>
        </w:rPr>
        <w:t> </w:t>
      </w:r>
      <w:r w:rsidR="00BD48AA" w:rsidRPr="00B05EF8">
        <w:t>2</w:t>
      </w:r>
      <w:r w:rsidR="00C46221" w:rsidRPr="00B05EF8">
        <w:t xml:space="preserve"> riigivaraseadust</w:t>
      </w:r>
      <w:r w:rsidR="008F32FC" w:rsidRPr="00B05EF8">
        <w:t xml:space="preserve"> ning §-ga 3 sätestatakse seaduse jõustumise aeg</w:t>
      </w:r>
      <w:r w:rsidRPr="00B05EF8">
        <w:t>.</w:t>
      </w:r>
    </w:p>
    <w:p w14:paraId="5E5B0FC6" w14:textId="77777777" w:rsidR="0011178B" w:rsidRPr="00B05EF8" w:rsidRDefault="0011178B" w:rsidP="0036607E">
      <w:pPr>
        <w:jc w:val="both"/>
        <w:rPr>
          <w:b/>
          <w:bCs/>
        </w:rPr>
      </w:pPr>
    </w:p>
    <w:p w14:paraId="199324EF" w14:textId="123AF30E" w:rsidR="009B71C6" w:rsidRPr="00B05EF8" w:rsidRDefault="009B71C6" w:rsidP="009B71C6">
      <w:pPr>
        <w:jc w:val="both"/>
        <w:rPr>
          <w:b/>
          <w:bCs/>
        </w:rPr>
      </w:pPr>
      <w:r w:rsidRPr="00B05EF8">
        <w:rPr>
          <w:b/>
          <w:bCs/>
        </w:rPr>
        <w:t xml:space="preserve">Eelnõu §-ga </w:t>
      </w:r>
      <w:r>
        <w:rPr>
          <w:b/>
          <w:bCs/>
        </w:rPr>
        <w:t>1</w:t>
      </w:r>
      <w:r w:rsidRPr="00B05EF8">
        <w:rPr>
          <w:b/>
          <w:bCs/>
        </w:rPr>
        <w:t xml:space="preserve"> muudetakse </w:t>
      </w:r>
      <w:r>
        <w:rPr>
          <w:b/>
          <w:bCs/>
        </w:rPr>
        <w:t>maaparandusseadust</w:t>
      </w:r>
      <w:r w:rsidRPr="00B05EF8">
        <w:rPr>
          <w:b/>
          <w:bCs/>
        </w:rPr>
        <w:t>.</w:t>
      </w:r>
    </w:p>
    <w:p w14:paraId="20EFEE09" w14:textId="77777777" w:rsidR="009B71C6" w:rsidRDefault="009B71C6" w:rsidP="0036607E">
      <w:pPr>
        <w:jc w:val="both"/>
        <w:rPr>
          <w:b/>
          <w:bCs/>
        </w:rPr>
      </w:pPr>
    </w:p>
    <w:p w14:paraId="50008B47" w14:textId="4D9FA373" w:rsidR="00E20AD8" w:rsidRDefault="00856552" w:rsidP="0036607E">
      <w:pPr>
        <w:jc w:val="both"/>
      </w:pPr>
      <w:r w:rsidRPr="00B05EF8">
        <w:rPr>
          <w:b/>
          <w:bCs/>
        </w:rPr>
        <w:t>Eelnõu § 1 punktiga 1</w:t>
      </w:r>
      <w:r w:rsidRPr="00B05EF8">
        <w:t xml:space="preserve"> asendatakse </w:t>
      </w:r>
      <w:proofErr w:type="spellStart"/>
      <w:r w:rsidRPr="00B05EF8">
        <w:t>MaaParS</w:t>
      </w:r>
      <w:proofErr w:type="spellEnd"/>
      <w:r w:rsidRPr="00B05EF8">
        <w:t>-i</w:t>
      </w:r>
      <w:r w:rsidRPr="00B05EF8">
        <w:rPr>
          <w:b/>
          <w:bCs/>
        </w:rPr>
        <w:t xml:space="preserve"> </w:t>
      </w:r>
      <w:r w:rsidRPr="002A333C">
        <w:t>§</w:t>
      </w:r>
      <w:r w:rsidRPr="00B05EF8">
        <w:rPr>
          <w:b/>
          <w:bCs/>
        </w:rPr>
        <w:t xml:space="preserve"> </w:t>
      </w:r>
      <w:r w:rsidRPr="00B05EF8">
        <w:rPr>
          <w:rFonts w:eastAsia="Calibri"/>
        </w:rPr>
        <w:t xml:space="preserve">26 lõike 5 punktis 2, § 35 lõikes 4 ja § 36 lõikes 1 tekstiosa „2–5“ tekstiosaga „2–4“. </w:t>
      </w:r>
      <w:r w:rsidR="00F434B3" w:rsidRPr="00B05EF8">
        <w:rPr>
          <w:b/>
          <w:bCs/>
        </w:rPr>
        <w:t xml:space="preserve">Eelnõu § 1 punktiga </w:t>
      </w:r>
      <w:r w:rsidR="00145DB6" w:rsidRPr="00B05EF8">
        <w:rPr>
          <w:b/>
          <w:bCs/>
        </w:rPr>
        <w:t>2</w:t>
      </w:r>
      <w:r w:rsidR="00145DB6" w:rsidRPr="00B05EF8">
        <w:t xml:space="preserve"> </w:t>
      </w:r>
      <w:r w:rsidR="00F434B3" w:rsidRPr="00B05EF8">
        <w:t xml:space="preserve">asendatakse </w:t>
      </w:r>
      <w:proofErr w:type="spellStart"/>
      <w:r w:rsidR="00F434B3" w:rsidRPr="00B05EF8">
        <w:t>MaaParS</w:t>
      </w:r>
      <w:proofErr w:type="spellEnd"/>
      <w:r w:rsidR="00916A7C" w:rsidRPr="00B05EF8">
        <w:t>-</w:t>
      </w:r>
      <w:r w:rsidR="00F434B3" w:rsidRPr="00B05EF8">
        <w:t>i §</w:t>
      </w:r>
      <w:r w:rsidR="00F434B3" w:rsidRPr="00B05EF8">
        <w:rPr>
          <w:b/>
          <w:bCs/>
        </w:rPr>
        <w:t> </w:t>
      </w:r>
      <w:r w:rsidR="00F434B3" w:rsidRPr="00B05EF8">
        <w:t xml:space="preserve">33 lõikes 8 tekstiosa „lõigetes 2 ja 5“ tekstiosaga „lõikes 2“. </w:t>
      </w:r>
      <w:r w:rsidR="00F434B3" w:rsidRPr="00B05EF8">
        <w:rPr>
          <w:b/>
          <w:bCs/>
        </w:rPr>
        <w:t xml:space="preserve">Eelnõu § 1 punktiga </w:t>
      </w:r>
      <w:bookmarkStart w:id="9" w:name="_Hlk199767367"/>
      <w:r w:rsidR="00145DB6" w:rsidRPr="00B05EF8">
        <w:rPr>
          <w:b/>
          <w:bCs/>
        </w:rPr>
        <w:t xml:space="preserve">3 </w:t>
      </w:r>
      <w:r w:rsidR="004C51E0" w:rsidRPr="00B05EF8">
        <w:t>tunnistatakse</w:t>
      </w:r>
      <w:r w:rsidR="002630F1" w:rsidRPr="00B05EF8">
        <w:t xml:space="preserve"> </w:t>
      </w:r>
      <w:proofErr w:type="spellStart"/>
      <w:r w:rsidR="002630F1" w:rsidRPr="00B05EF8">
        <w:t>MaaParS</w:t>
      </w:r>
      <w:proofErr w:type="spellEnd"/>
      <w:r w:rsidR="004A69AF" w:rsidRPr="00B05EF8">
        <w:t>-</w:t>
      </w:r>
      <w:r w:rsidR="002630F1" w:rsidRPr="00B05EF8">
        <w:t>i</w:t>
      </w:r>
      <w:r w:rsidR="004C51E0" w:rsidRPr="00B05EF8">
        <w:t xml:space="preserve"> § 36 lõiked 5–7 ja 9 kehtetuks</w:t>
      </w:r>
      <w:bookmarkEnd w:id="9"/>
      <w:r w:rsidR="004C51E0" w:rsidRPr="00B05EF8">
        <w:t xml:space="preserve">. </w:t>
      </w:r>
      <w:commentRangeStart w:id="10"/>
      <w:r w:rsidR="00E20AD8" w:rsidRPr="00B05EF8">
        <w:rPr>
          <w:b/>
          <w:bCs/>
        </w:rPr>
        <w:t>Eelnõu § 1 punktiga 4</w:t>
      </w:r>
      <w:commentRangeEnd w:id="10"/>
      <w:r w:rsidR="006A4DCB">
        <w:rPr>
          <w:rStyle w:val="Kommentaariviide"/>
        </w:rPr>
        <w:commentReference w:id="10"/>
      </w:r>
      <w:r w:rsidR="00E20AD8" w:rsidRPr="00B05EF8">
        <w:rPr>
          <w:b/>
          <w:bCs/>
        </w:rPr>
        <w:t xml:space="preserve"> </w:t>
      </w:r>
      <w:r w:rsidR="00E20AD8" w:rsidRPr="00B05EF8">
        <w:t xml:space="preserve">tunnistatakse </w:t>
      </w:r>
      <w:proofErr w:type="spellStart"/>
      <w:r w:rsidR="00E20AD8" w:rsidRPr="00B05EF8">
        <w:t>MaaParS</w:t>
      </w:r>
      <w:proofErr w:type="spellEnd"/>
      <w:r w:rsidR="00E20AD8" w:rsidRPr="00B05EF8">
        <w:t>-i</w:t>
      </w:r>
      <w:r w:rsidR="008438E6">
        <w:t xml:space="preserve"> </w:t>
      </w:r>
      <w:r w:rsidR="00E20AD8" w:rsidRPr="00B05EF8">
        <w:t>§</w:t>
      </w:r>
      <w:r w:rsidR="008438E6" w:rsidRPr="00A70C8C">
        <w:rPr>
          <w:lang w:eastAsia="et-EE"/>
        </w:rPr>
        <w:t> </w:t>
      </w:r>
      <w:r w:rsidR="00E20AD8" w:rsidRPr="00B05EF8">
        <w:t xml:space="preserve">37 lõike 1 punkt 4 kehtetuks. </w:t>
      </w:r>
      <w:r w:rsidR="00E20AD8">
        <w:t>Kõik nimetatud</w:t>
      </w:r>
      <w:r w:rsidR="0068184B" w:rsidRPr="00B05EF8">
        <w:t xml:space="preserve"> </w:t>
      </w:r>
      <w:r w:rsidR="00E20AD8">
        <w:t>m</w:t>
      </w:r>
      <w:r w:rsidR="00E20AD8" w:rsidRPr="00B05EF8">
        <w:t>uudatus</w:t>
      </w:r>
      <w:r w:rsidR="00E20AD8">
        <w:t>ed</w:t>
      </w:r>
      <w:r w:rsidR="00E20AD8" w:rsidRPr="00B05EF8">
        <w:t xml:space="preserve"> on seotud vastutava spetsialisti täienduskoolituse nõudest</w:t>
      </w:r>
      <w:r w:rsidR="00E20AD8">
        <w:t xml:space="preserve"> loobumisega</w:t>
      </w:r>
      <w:r w:rsidR="00E20AD8" w:rsidRPr="00B05EF8">
        <w:t>.</w:t>
      </w:r>
      <w:r w:rsidR="00E20AD8">
        <w:t xml:space="preserve"> </w:t>
      </w:r>
    </w:p>
    <w:p w14:paraId="6540352F" w14:textId="77777777" w:rsidR="00E20AD8" w:rsidRDefault="00E20AD8" w:rsidP="0036607E">
      <w:pPr>
        <w:jc w:val="both"/>
      </w:pPr>
    </w:p>
    <w:p w14:paraId="55B370DF" w14:textId="5A495CFD" w:rsidR="00F434B3" w:rsidRPr="00B05EF8" w:rsidRDefault="00475291" w:rsidP="0036607E">
      <w:pPr>
        <w:jc w:val="both"/>
      </w:pPr>
      <w:r w:rsidRPr="00B05EF8">
        <w:t xml:space="preserve">Kehtiva regulatsiooni kohaselt peab vastutav spetsialist, v.a maaparandusehituse alal, </w:t>
      </w:r>
      <w:r>
        <w:t>tegutsemiseks</w:t>
      </w:r>
      <w:r w:rsidRPr="00B05EF8">
        <w:t xml:space="preserve"> iga viie aasta järel </w:t>
      </w:r>
      <w:r>
        <w:t xml:space="preserve">läbima </w:t>
      </w:r>
      <w:proofErr w:type="spellStart"/>
      <w:r w:rsidRPr="00B05EF8">
        <w:t>MaRu</w:t>
      </w:r>
      <w:proofErr w:type="spellEnd"/>
      <w:r w:rsidRPr="00B05EF8" w:rsidDel="00403448">
        <w:t xml:space="preserve"> </w:t>
      </w:r>
      <w:r w:rsidRPr="00B05EF8">
        <w:t xml:space="preserve">heakskiidetud õppekava alusel täienduskoolitusasutuses täiskasvanute koolituse seaduse ja </w:t>
      </w:r>
      <w:proofErr w:type="spellStart"/>
      <w:r w:rsidRPr="00B05EF8">
        <w:t>MaaParS</w:t>
      </w:r>
      <w:proofErr w:type="spellEnd"/>
      <w:r w:rsidRPr="00B05EF8">
        <w:t>-i alusel kehtestatud õigusakti nõuete koha</w:t>
      </w:r>
      <w:r>
        <w:t>se</w:t>
      </w:r>
      <w:r w:rsidRPr="00B05EF8">
        <w:t xml:space="preserve"> täienduskoolitus</w:t>
      </w:r>
      <w:r>
        <w:t>e</w:t>
      </w:r>
      <w:r w:rsidRPr="00B05EF8">
        <w:t xml:space="preserve">. </w:t>
      </w:r>
      <w:r w:rsidR="00F434B3" w:rsidRPr="00B05EF8">
        <w:t xml:space="preserve">Vastutatavad spetsialistid on ettevõttes need isikud, kes on pädevad maaparandusalal. Muudatuse vajalikkus tuleneb praktikast, kus kehtivad nõuded vastutava spetsialisti täienduskoolituse kohta ei </w:t>
      </w:r>
      <w:r w:rsidR="004C51E0" w:rsidRPr="00B05EF8">
        <w:t xml:space="preserve">ole täitnud algset </w:t>
      </w:r>
      <w:r w:rsidR="00F434B3" w:rsidRPr="00B05EF8">
        <w:t>eesmärki</w:t>
      </w:r>
      <w:r w:rsidR="00655E86" w:rsidRPr="00B05EF8">
        <w:t>.</w:t>
      </w:r>
      <w:r w:rsidR="00862410" w:rsidRPr="00B05EF8">
        <w:t xml:space="preserve"> </w:t>
      </w:r>
      <w:r w:rsidR="002630F1" w:rsidRPr="00B05EF8">
        <w:t>Tänaseks on umbes</w:t>
      </w:r>
      <w:r w:rsidR="00862410" w:rsidRPr="00B05EF8">
        <w:t xml:space="preserve"> pooled vastutavad spetsialistid</w:t>
      </w:r>
      <w:r w:rsidR="00E03971" w:rsidRPr="00B05EF8">
        <w:t xml:space="preserve"> </w:t>
      </w:r>
      <w:r w:rsidR="004C51E0" w:rsidRPr="00B05EF8">
        <w:t xml:space="preserve">saanud läbida </w:t>
      </w:r>
      <w:proofErr w:type="spellStart"/>
      <w:r w:rsidR="004C51E0" w:rsidRPr="00B05EF8">
        <w:t>MaaParS</w:t>
      </w:r>
      <w:r w:rsidR="000407E6" w:rsidRPr="00B05EF8">
        <w:t>-</w:t>
      </w:r>
      <w:r w:rsidR="004C51E0" w:rsidRPr="00B05EF8">
        <w:t>i</w:t>
      </w:r>
      <w:r w:rsidR="00E20AD8">
        <w:t>s</w:t>
      </w:r>
      <w:proofErr w:type="spellEnd"/>
      <w:r w:rsidR="004C51E0" w:rsidRPr="00B05EF8">
        <w:t xml:space="preserve"> ette nähtud</w:t>
      </w:r>
      <w:r w:rsidR="00862410" w:rsidRPr="00B05EF8">
        <w:t xml:space="preserve"> täienduskoolituse</w:t>
      </w:r>
      <w:r w:rsidR="002630F1" w:rsidRPr="00B05EF8">
        <w:t xml:space="preserve">, kuna napib koolituse läbiviijaid. </w:t>
      </w:r>
      <w:r w:rsidR="000407E6" w:rsidRPr="00B05EF8">
        <w:t xml:space="preserve">Sellises olukorras ei ole </w:t>
      </w:r>
      <w:r w:rsidR="00E20AD8">
        <w:t>ettevõtjal</w:t>
      </w:r>
      <w:r w:rsidR="005E63FF" w:rsidRPr="00B05EF8">
        <w:t>, kes soovib</w:t>
      </w:r>
      <w:r w:rsidR="000407E6" w:rsidRPr="00B05EF8">
        <w:t xml:space="preserve"> alustada või jätkata tegutsemist maaparanduse alal</w:t>
      </w:r>
      <w:r w:rsidR="005E63FF" w:rsidRPr="00B05EF8">
        <w:t>, seda võimalik teha</w:t>
      </w:r>
      <w:r w:rsidR="000407E6" w:rsidRPr="00B05EF8">
        <w:t xml:space="preserve">. </w:t>
      </w:r>
      <w:r w:rsidR="002630F1" w:rsidRPr="00B05EF8">
        <w:t xml:space="preserve">Lisaks on selge, et </w:t>
      </w:r>
      <w:r w:rsidR="00E20AD8">
        <w:t xml:space="preserve">vastutavate </w:t>
      </w:r>
      <w:r w:rsidR="002630F1" w:rsidRPr="00B05EF8">
        <w:t>spetsialistile vajalikud ja aktuaalsed teadmised on saavutatavad ka teistel viisidel – eelkõige riigiasutuste poolt korraldatavate erinevate kursuste ja õppepäevade abil</w:t>
      </w:r>
      <w:r w:rsidR="00862410" w:rsidRPr="00B05EF8">
        <w:t>.</w:t>
      </w:r>
      <w:r w:rsidR="00727610" w:rsidRPr="00727610">
        <w:t xml:space="preserve"> </w:t>
      </w:r>
      <w:r w:rsidR="00727610" w:rsidRPr="00B05EF8">
        <w:t>Seega on asjakohane täienduskoolituse</w:t>
      </w:r>
      <w:r w:rsidR="00BD46A7">
        <w:t>l osalemise</w:t>
      </w:r>
      <w:r w:rsidR="00727610" w:rsidRPr="00B05EF8">
        <w:t xml:space="preserve"> nõudest loobuda</w:t>
      </w:r>
      <w:r w:rsidR="00BD46A7">
        <w:t xml:space="preserve"> (</w:t>
      </w:r>
      <w:proofErr w:type="spellStart"/>
      <w:r w:rsidR="00BD46A7">
        <w:t>MaaParS</w:t>
      </w:r>
      <w:proofErr w:type="spellEnd"/>
      <w:r w:rsidR="00BD46A7">
        <w:t>-i §-s 36 tehtavad muudatused, osaliselt eelnõu § 1 p 1 ja eelnõu § 1 p 3)</w:t>
      </w:r>
      <w:r w:rsidR="00727610" w:rsidRPr="00B05EF8">
        <w:t xml:space="preserve">. </w:t>
      </w:r>
      <w:r w:rsidR="00A11008">
        <w:t xml:space="preserve">Eeltoodust tulenevalt ei pea ka väikesüsteemi kava ega teostusjoonist </w:t>
      </w:r>
      <w:r w:rsidR="005861D6">
        <w:t xml:space="preserve">edaspidi </w:t>
      </w:r>
      <w:r w:rsidR="00A11008">
        <w:t>koostama isik, kes läbib nimetatud täienduskoolituse (eelnõu § 1 punktid 1 ja 2).</w:t>
      </w:r>
    </w:p>
    <w:p w14:paraId="33024A47" w14:textId="5B54B399" w:rsidR="00F434B3" w:rsidRPr="00B05EF8" w:rsidRDefault="002630F1" w:rsidP="0036607E">
      <w:pPr>
        <w:jc w:val="both"/>
      </w:pPr>
      <w:r w:rsidRPr="00B05EF8">
        <w:t>Kuna loobutakse täienduskoolituse</w:t>
      </w:r>
      <w:r w:rsidR="005861D6">
        <w:t>l osalemise</w:t>
      </w:r>
      <w:r w:rsidRPr="00B05EF8">
        <w:t xml:space="preserve"> </w:t>
      </w:r>
      <w:r w:rsidR="00F434B3" w:rsidRPr="00B05EF8">
        <w:t>nõudest</w:t>
      </w:r>
      <w:r w:rsidRPr="00B05EF8">
        <w:t>, siis</w:t>
      </w:r>
      <w:r w:rsidR="00F434B3" w:rsidRPr="00B05EF8">
        <w:t xml:space="preserve"> </w:t>
      </w:r>
      <w:r w:rsidRPr="00B05EF8">
        <w:t xml:space="preserve">ei ole </w:t>
      </w:r>
      <w:r w:rsidR="00A11008">
        <w:t xml:space="preserve">edaspidi </w:t>
      </w:r>
      <w:r w:rsidRPr="00B05EF8">
        <w:t>asjakohane</w:t>
      </w:r>
      <w:r w:rsidR="00F434B3" w:rsidRPr="00B05EF8">
        <w:t xml:space="preserve"> </w:t>
      </w:r>
      <w:r w:rsidR="00475291">
        <w:t>nõuda</w:t>
      </w:r>
      <w:r w:rsidR="00A11008">
        <w:t>, et</w:t>
      </w:r>
      <w:r w:rsidR="00475291">
        <w:t xml:space="preserve"> ettevõtja </w:t>
      </w:r>
      <w:r w:rsidR="00A11008">
        <w:t>esitaks</w:t>
      </w:r>
      <w:r w:rsidR="00A11008" w:rsidRPr="00B05EF8">
        <w:t xml:space="preserve"> </w:t>
      </w:r>
      <w:r w:rsidR="00E20AD8" w:rsidRPr="00E20AD8">
        <w:t xml:space="preserve">maaparandusalal tegutsevate ettevõtjate registrisse </w:t>
      </w:r>
      <w:r w:rsidR="00F434B3" w:rsidRPr="00B05EF8">
        <w:t>andmeid vastutava spetsialisti täienduskoolituse läbimise kohta.</w:t>
      </w:r>
      <w:r w:rsidR="00A11008" w:rsidRPr="00A11008">
        <w:t xml:space="preserve"> </w:t>
      </w:r>
      <w:r w:rsidR="00A11008">
        <w:t xml:space="preserve">Seetõttu </w:t>
      </w:r>
      <w:r w:rsidR="00A11008" w:rsidRPr="00A11008">
        <w:t xml:space="preserve">tunnistatakse </w:t>
      </w:r>
      <w:proofErr w:type="spellStart"/>
      <w:r w:rsidR="00A11008" w:rsidRPr="00A11008">
        <w:t>MaaParS</w:t>
      </w:r>
      <w:proofErr w:type="spellEnd"/>
      <w:r w:rsidR="00A11008" w:rsidRPr="00A11008">
        <w:t>-i § 37 lõike 1 punkt 4 kehtetuks</w:t>
      </w:r>
      <w:r w:rsidR="00A11008">
        <w:t xml:space="preserve"> (eelnõu § 1 punkt 4)</w:t>
      </w:r>
      <w:r w:rsidR="00A11008" w:rsidRPr="00A11008">
        <w:t>.</w:t>
      </w:r>
    </w:p>
    <w:p w14:paraId="7F541F8E" w14:textId="77777777" w:rsidR="00145DB6" w:rsidRPr="00B05EF8" w:rsidRDefault="00145DB6" w:rsidP="0036607E">
      <w:pPr>
        <w:jc w:val="both"/>
      </w:pPr>
    </w:p>
    <w:p w14:paraId="3BFF214C" w14:textId="204937F8" w:rsidR="00C91246" w:rsidRPr="000169A9" w:rsidRDefault="00087FE9" w:rsidP="00D907F8">
      <w:pPr>
        <w:jc w:val="both"/>
      </w:pPr>
      <w:r w:rsidRPr="00B05EF8">
        <w:rPr>
          <w:b/>
          <w:bCs/>
        </w:rPr>
        <w:t xml:space="preserve">Eelnõu § 1 punktiga </w:t>
      </w:r>
      <w:r w:rsidR="00010A37">
        <w:rPr>
          <w:b/>
          <w:bCs/>
        </w:rPr>
        <w:t>5</w:t>
      </w:r>
      <w:r w:rsidR="00F25329" w:rsidRPr="00B05EF8">
        <w:t xml:space="preserve"> </w:t>
      </w:r>
      <w:r w:rsidRPr="00B05EF8">
        <w:rPr>
          <w:bCs/>
        </w:rPr>
        <w:t xml:space="preserve">täiendatakse </w:t>
      </w:r>
      <w:proofErr w:type="spellStart"/>
      <w:r w:rsidR="00A66F58" w:rsidRPr="00B05EF8">
        <w:t>MaaParS</w:t>
      </w:r>
      <w:proofErr w:type="spellEnd"/>
      <w:r w:rsidR="00127FE7" w:rsidRPr="00B05EF8">
        <w:t>-</w:t>
      </w:r>
      <w:r w:rsidR="00A66F58" w:rsidRPr="00B05EF8">
        <w:t>i</w:t>
      </w:r>
      <w:r w:rsidR="00A66F58" w:rsidRPr="00B05EF8">
        <w:rPr>
          <w:bCs/>
        </w:rPr>
        <w:t xml:space="preserve"> </w:t>
      </w:r>
      <w:r w:rsidR="003F0ED9" w:rsidRPr="00B05EF8">
        <w:rPr>
          <w:bCs/>
        </w:rPr>
        <w:t xml:space="preserve">§-ga </w:t>
      </w:r>
      <w:r w:rsidR="00DA4071">
        <w:rPr>
          <w:bCs/>
        </w:rPr>
        <w:t>98</w:t>
      </w:r>
      <w:r w:rsidR="0090407F" w:rsidRPr="00B05EF8">
        <w:rPr>
          <w:bCs/>
          <w:vertAlign w:val="superscript"/>
        </w:rPr>
        <w:t>1</w:t>
      </w:r>
      <w:r w:rsidRPr="00B05EF8">
        <w:rPr>
          <w:bCs/>
        </w:rPr>
        <w:t xml:space="preserve">, </w:t>
      </w:r>
      <w:r w:rsidR="003F0ED9" w:rsidRPr="00B05EF8">
        <w:rPr>
          <w:bCs/>
        </w:rPr>
        <w:t xml:space="preserve">millega </w:t>
      </w:r>
      <w:r w:rsidR="00C060B7">
        <w:rPr>
          <w:bCs/>
        </w:rPr>
        <w:t>reguleeritakse</w:t>
      </w:r>
      <w:r w:rsidR="003F0ED9" w:rsidRPr="00B05EF8">
        <w:rPr>
          <w:bCs/>
        </w:rPr>
        <w:t xml:space="preserve"> </w:t>
      </w:r>
      <w:r w:rsidR="00655453">
        <w:rPr>
          <w:bCs/>
        </w:rPr>
        <w:t>e</w:t>
      </w:r>
      <w:r w:rsidR="00655453" w:rsidRPr="00655453">
        <w:rPr>
          <w:bCs/>
        </w:rPr>
        <w:t>nne 2003.</w:t>
      </w:r>
      <w:r w:rsidR="008438E6" w:rsidRPr="00A70C8C">
        <w:rPr>
          <w:lang w:eastAsia="et-EE"/>
        </w:rPr>
        <w:t> </w:t>
      </w:r>
      <w:r w:rsidR="00655453" w:rsidRPr="00655453">
        <w:rPr>
          <w:bCs/>
        </w:rPr>
        <w:t>aasta 1. juulit ehitatud sellisele maaparandussüsteemile kasutusloa antuks lugemine, mis on maaparandussüsteemide registrisse kandmata</w:t>
      </w:r>
      <w:r w:rsidR="00655453">
        <w:rPr>
          <w:bCs/>
        </w:rPr>
        <w:t>.</w:t>
      </w:r>
      <w:r w:rsidR="00655453" w:rsidRPr="00655453">
        <w:rPr>
          <w:bCs/>
        </w:rPr>
        <w:t xml:space="preserve"> </w:t>
      </w:r>
      <w:r w:rsidR="00886398">
        <w:rPr>
          <w:bCs/>
        </w:rPr>
        <w:t xml:space="preserve">Edaspidi võib </w:t>
      </w:r>
      <w:proofErr w:type="spellStart"/>
      <w:r w:rsidR="00D907F8">
        <w:rPr>
          <w:bCs/>
        </w:rPr>
        <w:t>MaRu</w:t>
      </w:r>
      <w:proofErr w:type="spellEnd"/>
      <w:r w:rsidR="00D907F8">
        <w:rPr>
          <w:bCs/>
        </w:rPr>
        <w:t xml:space="preserve"> </w:t>
      </w:r>
      <w:r w:rsidR="00FD4D12">
        <w:rPr>
          <w:bCs/>
        </w:rPr>
        <w:t xml:space="preserve">peamiselt </w:t>
      </w:r>
      <w:r w:rsidR="00886398">
        <w:rPr>
          <w:bCs/>
        </w:rPr>
        <w:t>metsamaal paikneva</w:t>
      </w:r>
      <w:r w:rsidR="00D907F8">
        <w:rPr>
          <w:bCs/>
        </w:rPr>
        <w:t>d</w:t>
      </w:r>
      <w:r w:rsidR="00886398">
        <w:rPr>
          <w:bCs/>
        </w:rPr>
        <w:t xml:space="preserve"> </w:t>
      </w:r>
      <w:r w:rsidR="00D907F8" w:rsidRPr="00D907F8">
        <w:rPr>
          <w:bCs/>
        </w:rPr>
        <w:t xml:space="preserve">enne 2003. aasta 1. juulit ehitatud </w:t>
      </w:r>
      <w:r w:rsidR="00D907F8">
        <w:t>maaparandussüsteemid</w:t>
      </w:r>
      <w:r w:rsidR="00C91246" w:rsidRPr="00B05EF8">
        <w:t xml:space="preserve">, mis on </w:t>
      </w:r>
      <w:r w:rsidR="001D2606" w:rsidRPr="00B05EF8">
        <w:t xml:space="preserve">Eesti topograafia andmekogu (edaspidi </w:t>
      </w:r>
      <w:r w:rsidR="00C91246" w:rsidRPr="00B05EF8">
        <w:rPr>
          <w:i/>
          <w:iCs/>
        </w:rPr>
        <w:t>ETAK</w:t>
      </w:r>
      <w:r w:rsidR="001D2606" w:rsidRPr="00B05EF8">
        <w:t>)</w:t>
      </w:r>
      <w:r w:rsidR="00C91246" w:rsidRPr="00B05EF8">
        <w:t xml:space="preserve"> kaardilt nähtavad, </w:t>
      </w:r>
      <w:r w:rsidR="00D907F8">
        <w:t xml:space="preserve">kanda </w:t>
      </w:r>
      <w:r w:rsidR="00D907F8" w:rsidRPr="00B05EF8">
        <w:t xml:space="preserve">maaparandussüsteemide registrisse </w:t>
      </w:r>
      <w:r w:rsidR="00C91246" w:rsidRPr="00B05EF8">
        <w:t xml:space="preserve">omal </w:t>
      </w:r>
      <w:r w:rsidR="00C91246" w:rsidRPr="000169A9">
        <w:t xml:space="preserve">algatusel. Teise võimalusena saab maaomanik ise taotleda </w:t>
      </w:r>
      <w:r w:rsidR="00D907F8" w:rsidRPr="000169A9">
        <w:t xml:space="preserve">samade süsteemide </w:t>
      </w:r>
      <w:r w:rsidR="00C91246" w:rsidRPr="000169A9">
        <w:t xml:space="preserve">registrisse kandmist, kui </w:t>
      </w:r>
      <w:r w:rsidR="00D907F8" w:rsidRPr="000169A9">
        <w:t>need</w:t>
      </w:r>
      <w:r w:rsidR="003F0ED9" w:rsidRPr="000169A9">
        <w:t xml:space="preserve"> </w:t>
      </w:r>
      <w:r w:rsidR="00C91246" w:rsidRPr="000169A9">
        <w:t xml:space="preserve">ei ole </w:t>
      </w:r>
      <w:proofErr w:type="spellStart"/>
      <w:r w:rsidR="00C91246" w:rsidRPr="000169A9">
        <w:t>ETAK</w:t>
      </w:r>
      <w:r w:rsidR="00127FE7" w:rsidRPr="000169A9">
        <w:t>-</w:t>
      </w:r>
      <w:r w:rsidR="003F0ED9" w:rsidRPr="000169A9">
        <w:t>i</w:t>
      </w:r>
      <w:proofErr w:type="spellEnd"/>
      <w:r w:rsidR="00C91246" w:rsidRPr="000169A9">
        <w:t xml:space="preserve"> kaardilt nähtavad.</w:t>
      </w:r>
      <w:r w:rsidR="000A7970" w:rsidRPr="000169A9">
        <w:t xml:space="preserve"> </w:t>
      </w:r>
      <w:r w:rsidR="00D907F8" w:rsidRPr="00804277">
        <w:t>Mõlematel juhtudel</w:t>
      </w:r>
      <w:r w:rsidR="00C060B7" w:rsidRPr="00804277">
        <w:t xml:space="preserve"> </w:t>
      </w:r>
      <w:r w:rsidR="000A7970" w:rsidRPr="000169A9">
        <w:t xml:space="preserve">kantakse </w:t>
      </w:r>
      <w:r w:rsidR="00D907F8" w:rsidRPr="000169A9">
        <w:t xml:space="preserve">süsteem </w:t>
      </w:r>
      <w:r w:rsidR="000A7970" w:rsidRPr="000169A9">
        <w:t xml:space="preserve">maaparandussüsteemide registrisse </w:t>
      </w:r>
      <w:r w:rsidR="007E4B96" w:rsidRPr="000169A9">
        <w:t>ning</w:t>
      </w:r>
      <w:r w:rsidR="0040304D" w:rsidRPr="000169A9">
        <w:t xml:space="preserve"> kuvatakse </w:t>
      </w:r>
      <w:proofErr w:type="spellStart"/>
      <w:r w:rsidR="0040304D" w:rsidRPr="000169A9">
        <w:t>MaRu</w:t>
      </w:r>
      <w:proofErr w:type="spellEnd"/>
      <w:r w:rsidR="0040304D" w:rsidRPr="000169A9">
        <w:t xml:space="preserve"> maaparandussüsteemide kaardirakenduses</w:t>
      </w:r>
      <w:r w:rsidR="007E4B96" w:rsidRPr="000169A9">
        <w:t xml:space="preserve"> </w:t>
      </w:r>
      <w:r w:rsidR="000A7970" w:rsidRPr="000169A9">
        <w:t>seni registrisse kantud süsteemidest</w:t>
      </w:r>
      <w:r w:rsidR="007E4B96" w:rsidRPr="000169A9">
        <w:t xml:space="preserve"> eristuvalt</w:t>
      </w:r>
      <w:r w:rsidR="000A7970" w:rsidRPr="000169A9">
        <w:t>.</w:t>
      </w:r>
    </w:p>
    <w:p w14:paraId="387AC43C" w14:textId="77777777" w:rsidR="00E912C5" w:rsidRPr="000169A9" w:rsidRDefault="00E912C5" w:rsidP="0036607E">
      <w:pPr>
        <w:jc w:val="both"/>
      </w:pPr>
    </w:p>
    <w:p w14:paraId="5C7DC5BA" w14:textId="14AB15FA" w:rsidR="00546A97" w:rsidRPr="000169A9" w:rsidRDefault="00546A97" w:rsidP="009427D5">
      <w:pPr>
        <w:shd w:val="clear" w:color="auto" w:fill="FFFFFF"/>
        <w:jc w:val="both"/>
        <w:rPr>
          <w:rFonts w:eastAsia="Aptos"/>
        </w:rPr>
      </w:pPr>
      <w:r w:rsidRPr="000169A9">
        <w:t xml:space="preserve">Selleks, et </w:t>
      </w:r>
      <w:r w:rsidRPr="000169A9">
        <w:rPr>
          <w:rFonts w:eastAsia="Aptos"/>
        </w:rPr>
        <w:t>enne 2003.</w:t>
      </w:r>
      <w:r w:rsidRPr="000169A9">
        <w:rPr>
          <w:color w:val="202020"/>
          <w:lang w:eastAsia="et-EE"/>
        </w:rPr>
        <w:t> </w:t>
      </w:r>
      <w:r w:rsidRPr="000169A9">
        <w:rPr>
          <w:rFonts w:eastAsia="Aptos"/>
        </w:rPr>
        <w:t>aasta 1.</w:t>
      </w:r>
      <w:bookmarkStart w:id="11" w:name="_Hlk200014262"/>
      <w:r w:rsidRPr="000169A9">
        <w:rPr>
          <w:color w:val="202020"/>
          <w:lang w:eastAsia="et-EE"/>
        </w:rPr>
        <w:t> </w:t>
      </w:r>
      <w:bookmarkEnd w:id="11"/>
      <w:r w:rsidRPr="000169A9">
        <w:rPr>
          <w:rFonts w:eastAsia="Aptos"/>
        </w:rPr>
        <w:t xml:space="preserve">juulit ehitatud maaparandussüsteemile, mis on maaparandussüsteemide registrisse kandmata, saaks </w:t>
      </w:r>
      <w:bookmarkStart w:id="12" w:name="_Hlk201247520"/>
      <w:proofErr w:type="spellStart"/>
      <w:r w:rsidR="00FD4D12" w:rsidRPr="000169A9">
        <w:t>MaaParS</w:t>
      </w:r>
      <w:proofErr w:type="spellEnd"/>
      <w:r w:rsidR="00FD4D12" w:rsidRPr="000169A9">
        <w:t>-i</w:t>
      </w:r>
      <w:r w:rsidR="00FD4D12" w:rsidRPr="000169A9">
        <w:rPr>
          <w:bCs/>
        </w:rPr>
        <w:t xml:space="preserve"> § 98</w:t>
      </w:r>
      <w:r w:rsidR="00FD4D12" w:rsidRPr="000169A9">
        <w:rPr>
          <w:bCs/>
          <w:vertAlign w:val="superscript"/>
        </w:rPr>
        <w:t xml:space="preserve">1 </w:t>
      </w:r>
      <w:bookmarkEnd w:id="12"/>
      <w:r w:rsidR="00FD4D12" w:rsidRPr="000169A9">
        <w:rPr>
          <w:bCs/>
        </w:rPr>
        <w:t xml:space="preserve">kohaselt </w:t>
      </w:r>
      <w:r w:rsidRPr="000169A9">
        <w:rPr>
          <w:rFonts w:eastAsia="Aptos"/>
        </w:rPr>
        <w:t>kasutusloa antuks lugeda, peab veejuhtmete võrk vastama kahele tingimustele: see peab paiknema peamiselt metsamaa kõlvikuna maakatastrisse kantud metsamaal ja olema kantud ETAK-</w:t>
      </w:r>
      <w:proofErr w:type="spellStart"/>
      <w:r w:rsidRPr="000169A9">
        <w:rPr>
          <w:rFonts w:eastAsia="Aptos"/>
        </w:rPr>
        <w:t>isse</w:t>
      </w:r>
      <w:proofErr w:type="spellEnd"/>
      <w:r w:rsidRPr="000169A9">
        <w:rPr>
          <w:rFonts w:eastAsia="Aptos"/>
        </w:rPr>
        <w:t>.</w:t>
      </w:r>
    </w:p>
    <w:p w14:paraId="4B96DA46" w14:textId="5658EFCA" w:rsidR="00FC3C50" w:rsidRDefault="00096C86" w:rsidP="009427D5">
      <w:pPr>
        <w:shd w:val="clear" w:color="auto" w:fill="FFFFFF"/>
        <w:jc w:val="both"/>
        <w:rPr>
          <w:rFonts w:ascii="Calibri" w:eastAsia="Calibri" w:hAnsi="Calibri"/>
          <w:sz w:val="22"/>
          <w:szCs w:val="22"/>
        </w:rPr>
      </w:pPr>
      <w:r w:rsidRPr="000169A9">
        <w:t>Maaparandussüsteem on vett juhtivate rajatiste kogum, ehk veejuhtmete võrk</w:t>
      </w:r>
      <w:r w:rsidR="008A63FB" w:rsidRPr="000169A9">
        <w:t xml:space="preserve"> liigvee vastuvõtmiseks</w:t>
      </w:r>
      <w:r w:rsidRPr="000169A9">
        <w:t>. Samas kõik veejuhtmete võrgud</w:t>
      </w:r>
      <w:r w:rsidR="008A63FB" w:rsidRPr="000169A9">
        <w:t>, mis on rajatud liigvee vastuvõtmiseks (näiteks sademeveesüsteemid)</w:t>
      </w:r>
      <w:r w:rsidR="00054B1A">
        <w:t>,</w:t>
      </w:r>
      <w:r w:rsidRPr="000169A9">
        <w:t xml:space="preserve"> ei ole maaparandussüsteemid. Maaparandussüsteem saab olla </w:t>
      </w:r>
      <w:r w:rsidR="008A63FB" w:rsidRPr="000169A9">
        <w:t xml:space="preserve">vaid </w:t>
      </w:r>
      <w:r w:rsidRPr="000169A9">
        <w:t>selline veejuhtmete võrk, mis on rajatud maatulundusmaa viljelusväärtuse suurendamiseks.</w:t>
      </w:r>
    </w:p>
    <w:p w14:paraId="2CE42C1E" w14:textId="77777777" w:rsidR="00FC3C50" w:rsidRPr="00C76147" w:rsidRDefault="00FC3C50" w:rsidP="009427D5">
      <w:pPr>
        <w:shd w:val="clear" w:color="auto" w:fill="FFFFFF"/>
        <w:jc w:val="both"/>
        <w:rPr>
          <w:rFonts w:eastAsia="Aptos"/>
        </w:rPr>
      </w:pPr>
    </w:p>
    <w:p w14:paraId="48E94156" w14:textId="0DEA70B6" w:rsidR="00112A31" w:rsidRDefault="00B26718" w:rsidP="00640006">
      <w:pPr>
        <w:pStyle w:val="Loendilik"/>
        <w:spacing w:after="0" w:line="240" w:lineRule="auto"/>
        <w:ind w:left="0"/>
        <w:jc w:val="both"/>
        <w:rPr>
          <w:rFonts w:ascii="Times New Roman" w:eastAsia="Times New Roman" w:hAnsi="Times New Roman"/>
          <w:sz w:val="24"/>
          <w:szCs w:val="24"/>
        </w:rPr>
      </w:pPr>
      <w:r w:rsidRPr="002A333C">
        <w:rPr>
          <w:rFonts w:ascii="Times New Roman" w:eastAsia="Times New Roman" w:hAnsi="Times New Roman"/>
          <w:sz w:val="24"/>
          <w:szCs w:val="24"/>
          <w:u w:val="single"/>
        </w:rPr>
        <w:t>Veejuhtmete võrk peab</w:t>
      </w:r>
      <w:r w:rsidR="00FD4D12" w:rsidRPr="002A333C">
        <w:rPr>
          <w:u w:val="single"/>
        </w:rPr>
        <w:t xml:space="preserve"> </w:t>
      </w:r>
      <w:proofErr w:type="spellStart"/>
      <w:r w:rsidR="00FD4D12" w:rsidRPr="002A333C">
        <w:rPr>
          <w:rFonts w:ascii="Times New Roman" w:eastAsia="Times New Roman" w:hAnsi="Times New Roman"/>
          <w:sz w:val="24"/>
          <w:szCs w:val="24"/>
          <w:u w:val="single"/>
        </w:rPr>
        <w:t>MaaParS</w:t>
      </w:r>
      <w:proofErr w:type="spellEnd"/>
      <w:r w:rsidR="00FD4D12" w:rsidRPr="002A333C">
        <w:rPr>
          <w:rFonts w:ascii="Times New Roman" w:eastAsia="Times New Roman" w:hAnsi="Times New Roman"/>
          <w:sz w:val="24"/>
          <w:szCs w:val="24"/>
          <w:u w:val="single"/>
        </w:rPr>
        <w:t>-i § 98</w:t>
      </w:r>
      <w:r w:rsidR="00FD4D12" w:rsidRPr="002A333C">
        <w:rPr>
          <w:rFonts w:ascii="Times New Roman" w:eastAsia="Times New Roman" w:hAnsi="Times New Roman"/>
          <w:sz w:val="24"/>
          <w:szCs w:val="24"/>
          <w:u w:val="single"/>
          <w:vertAlign w:val="superscript"/>
        </w:rPr>
        <w:t>1</w:t>
      </w:r>
      <w:r w:rsidRPr="002A333C">
        <w:rPr>
          <w:rFonts w:ascii="Times New Roman" w:eastAsia="Times New Roman" w:hAnsi="Times New Roman"/>
          <w:sz w:val="24"/>
          <w:szCs w:val="24"/>
          <w:u w:val="single"/>
        </w:rPr>
        <w:t xml:space="preserve"> </w:t>
      </w:r>
      <w:r w:rsidR="00FD4D12" w:rsidRPr="002A333C">
        <w:rPr>
          <w:rFonts w:ascii="Times New Roman" w:eastAsia="Times New Roman" w:hAnsi="Times New Roman"/>
          <w:sz w:val="24"/>
          <w:szCs w:val="24"/>
          <w:u w:val="single"/>
        </w:rPr>
        <w:t xml:space="preserve">lõike 1 punkti 1 kohaselt </w:t>
      </w:r>
      <w:r w:rsidRPr="002A333C">
        <w:rPr>
          <w:rFonts w:ascii="Times New Roman" w:eastAsia="Times New Roman" w:hAnsi="Times New Roman"/>
          <w:sz w:val="24"/>
          <w:szCs w:val="24"/>
          <w:u w:val="single"/>
        </w:rPr>
        <w:t xml:space="preserve">asuma peamiselt metsamaal. </w:t>
      </w:r>
      <w:r w:rsidR="00FD4D12">
        <w:rPr>
          <w:rFonts w:ascii="Times New Roman" w:eastAsia="Times New Roman" w:hAnsi="Times New Roman"/>
          <w:sz w:val="24"/>
          <w:szCs w:val="24"/>
        </w:rPr>
        <w:t xml:space="preserve">Selle valiku on tinginud see, et </w:t>
      </w:r>
      <w:r w:rsidR="00FD4D12" w:rsidRPr="00FD4D12">
        <w:rPr>
          <w:rFonts w:ascii="Times New Roman" w:eastAsia="Times New Roman" w:hAnsi="Times New Roman"/>
          <w:sz w:val="24"/>
          <w:szCs w:val="24"/>
        </w:rPr>
        <w:t>eelkõige erametsas asuvate maaparandussüsteemide kohta ei ole säilinud süsteemide rajamist tõendavat dokumentatsiooni, mis omakorda on nende registrisse kandmist ka takistanud või viivitanud.</w:t>
      </w:r>
      <w:r w:rsidR="00FD4D12">
        <w:rPr>
          <w:rFonts w:ascii="Times New Roman" w:eastAsia="Times New Roman" w:hAnsi="Times New Roman"/>
          <w:sz w:val="24"/>
          <w:szCs w:val="24"/>
        </w:rPr>
        <w:t xml:space="preserve"> </w:t>
      </w:r>
      <w:r w:rsidR="00112A31">
        <w:rPr>
          <w:rFonts w:ascii="Times New Roman" w:eastAsia="Times New Roman" w:hAnsi="Times New Roman"/>
          <w:sz w:val="24"/>
          <w:szCs w:val="24"/>
        </w:rPr>
        <w:t xml:space="preserve">Seetõttu soovitakse maaparandussüsteemide n-ö lihtsustatud korras arvele võtmist võimaldada just </w:t>
      </w:r>
      <w:r w:rsidR="00112A31" w:rsidRPr="00112A31">
        <w:rPr>
          <w:rFonts w:ascii="Times New Roman" w:eastAsia="Times New Roman" w:hAnsi="Times New Roman"/>
          <w:sz w:val="24"/>
          <w:szCs w:val="24"/>
        </w:rPr>
        <w:t xml:space="preserve">enne 2003. aasta 1. juulit ehitatud </w:t>
      </w:r>
      <w:r w:rsidR="00112A31">
        <w:rPr>
          <w:rFonts w:ascii="Times New Roman" w:eastAsia="Times New Roman" w:hAnsi="Times New Roman"/>
          <w:sz w:val="24"/>
          <w:szCs w:val="24"/>
        </w:rPr>
        <w:t xml:space="preserve">metsamaal paiknevate maaparandussüsteemide puhul. </w:t>
      </w:r>
      <w:r w:rsidRPr="00B05EF8">
        <w:rPr>
          <w:rFonts w:ascii="Times New Roman" w:eastAsia="Times New Roman" w:hAnsi="Times New Roman"/>
          <w:sz w:val="24"/>
          <w:szCs w:val="24"/>
        </w:rPr>
        <w:t xml:space="preserve">Põllumajandusmaal paikneva </w:t>
      </w:r>
      <w:r w:rsidR="00112A31">
        <w:rPr>
          <w:rFonts w:ascii="Times New Roman" w:eastAsia="Times New Roman" w:hAnsi="Times New Roman"/>
          <w:sz w:val="24"/>
          <w:szCs w:val="24"/>
        </w:rPr>
        <w:t>maaparandussüsteemi</w:t>
      </w:r>
      <w:r w:rsidRPr="00B05EF8">
        <w:rPr>
          <w:rFonts w:ascii="Times New Roman" w:eastAsia="Times New Roman" w:hAnsi="Times New Roman"/>
          <w:sz w:val="24"/>
          <w:szCs w:val="24"/>
        </w:rPr>
        <w:t xml:space="preserve"> registrisse kandmiseks on </w:t>
      </w:r>
      <w:r w:rsidR="00EC4F30">
        <w:rPr>
          <w:rFonts w:ascii="Times New Roman" w:eastAsia="Times New Roman" w:hAnsi="Times New Roman"/>
          <w:sz w:val="24"/>
          <w:szCs w:val="24"/>
        </w:rPr>
        <w:t xml:space="preserve">jätkuvalt </w:t>
      </w:r>
      <w:r w:rsidRPr="00B05EF8">
        <w:rPr>
          <w:rFonts w:ascii="Times New Roman" w:eastAsia="Times New Roman" w:hAnsi="Times New Roman"/>
          <w:sz w:val="24"/>
          <w:szCs w:val="24"/>
        </w:rPr>
        <w:t>vajalik veenduda selle vastavuses maaparandussüsteemile esitatavatele nõuetele</w:t>
      </w:r>
      <w:r w:rsidR="00112A31">
        <w:rPr>
          <w:rFonts w:ascii="Times New Roman" w:eastAsia="Times New Roman" w:hAnsi="Times New Roman"/>
          <w:sz w:val="24"/>
          <w:szCs w:val="24"/>
        </w:rPr>
        <w:t xml:space="preserve"> </w:t>
      </w:r>
      <w:bookmarkStart w:id="13" w:name="_Hlk201247664"/>
      <w:r w:rsidR="00112A31">
        <w:rPr>
          <w:rFonts w:ascii="Times New Roman" w:eastAsia="Times New Roman" w:hAnsi="Times New Roman"/>
          <w:sz w:val="24"/>
          <w:szCs w:val="24"/>
        </w:rPr>
        <w:t xml:space="preserve">(kehtiv </w:t>
      </w:r>
      <w:proofErr w:type="spellStart"/>
      <w:r w:rsidR="00112A31">
        <w:rPr>
          <w:rFonts w:ascii="Times New Roman" w:eastAsia="Times New Roman" w:hAnsi="Times New Roman"/>
          <w:sz w:val="24"/>
          <w:szCs w:val="24"/>
        </w:rPr>
        <w:t>MaaParS</w:t>
      </w:r>
      <w:proofErr w:type="spellEnd"/>
      <w:r w:rsidR="00112A31">
        <w:rPr>
          <w:rFonts w:ascii="Times New Roman" w:eastAsia="Times New Roman" w:hAnsi="Times New Roman"/>
          <w:sz w:val="24"/>
          <w:szCs w:val="24"/>
        </w:rPr>
        <w:t>-i</w:t>
      </w:r>
      <w:r w:rsidR="005B307E">
        <w:rPr>
          <w:rFonts w:ascii="Times New Roman" w:eastAsia="Times New Roman" w:hAnsi="Times New Roman"/>
          <w:sz w:val="24"/>
          <w:szCs w:val="24"/>
        </w:rPr>
        <w:t xml:space="preserve"> </w:t>
      </w:r>
      <w:r w:rsidR="007C7E43">
        <w:rPr>
          <w:rFonts w:ascii="Times New Roman" w:eastAsia="Times New Roman" w:hAnsi="Times New Roman"/>
          <w:sz w:val="24"/>
          <w:szCs w:val="24"/>
        </w:rPr>
        <w:t>§</w:t>
      </w:r>
      <w:r w:rsidR="00112A31">
        <w:rPr>
          <w:rFonts w:ascii="Times New Roman" w:eastAsia="Times New Roman" w:hAnsi="Times New Roman"/>
          <w:sz w:val="24"/>
          <w:szCs w:val="24"/>
        </w:rPr>
        <w:t xml:space="preserve"> 99 lg 1)</w:t>
      </w:r>
      <w:r w:rsidR="0015198A" w:rsidRPr="00B05EF8">
        <w:rPr>
          <w:rFonts w:ascii="Times New Roman" w:eastAsia="Times New Roman" w:hAnsi="Times New Roman"/>
          <w:sz w:val="24"/>
          <w:szCs w:val="24"/>
        </w:rPr>
        <w:t>.</w:t>
      </w:r>
      <w:r w:rsidR="009C1C9A" w:rsidRPr="00B05EF8">
        <w:rPr>
          <w:rFonts w:ascii="Times New Roman" w:eastAsia="Times New Roman" w:hAnsi="Times New Roman"/>
          <w:sz w:val="24"/>
          <w:szCs w:val="24"/>
        </w:rPr>
        <w:t xml:space="preserve"> </w:t>
      </w:r>
      <w:bookmarkEnd w:id="13"/>
      <w:r w:rsidR="0015198A" w:rsidRPr="00B05EF8">
        <w:rPr>
          <w:rFonts w:ascii="Times New Roman" w:eastAsia="Times New Roman" w:hAnsi="Times New Roman"/>
          <w:sz w:val="24"/>
          <w:szCs w:val="24"/>
        </w:rPr>
        <w:t xml:space="preserve">Suures </w:t>
      </w:r>
      <w:r w:rsidR="009C1C9A" w:rsidRPr="00B05EF8">
        <w:rPr>
          <w:rFonts w:ascii="Times New Roman" w:eastAsia="Times New Roman" w:hAnsi="Times New Roman"/>
          <w:sz w:val="24"/>
          <w:szCs w:val="24"/>
        </w:rPr>
        <w:t>osas on põllumajandusmaal paiknevad maaparandussüsteem</w:t>
      </w:r>
      <w:r w:rsidR="0052526C" w:rsidRPr="00B05EF8">
        <w:rPr>
          <w:rFonts w:ascii="Times New Roman" w:eastAsia="Times New Roman" w:hAnsi="Times New Roman"/>
          <w:sz w:val="24"/>
          <w:szCs w:val="24"/>
        </w:rPr>
        <w:t>id</w:t>
      </w:r>
      <w:r w:rsidR="009C1C9A" w:rsidRPr="00B05EF8">
        <w:rPr>
          <w:rFonts w:ascii="Times New Roman" w:eastAsia="Times New Roman" w:hAnsi="Times New Roman"/>
          <w:sz w:val="24"/>
          <w:szCs w:val="24"/>
        </w:rPr>
        <w:t xml:space="preserve"> registris</w:t>
      </w:r>
      <w:r w:rsidR="0052526C" w:rsidRPr="00B05EF8">
        <w:rPr>
          <w:rFonts w:ascii="Times New Roman" w:eastAsia="Times New Roman" w:hAnsi="Times New Roman"/>
          <w:sz w:val="24"/>
          <w:szCs w:val="24"/>
        </w:rPr>
        <w:t>se kantud</w:t>
      </w:r>
      <w:r w:rsidR="009C1C9A" w:rsidRPr="00B05EF8">
        <w:rPr>
          <w:rFonts w:ascii="Times New Roman" w:eastAsia="Times New Roman" w:hAnsi="Times New Roman"/>
          <w:sz w:val="24"/>
          <w:szCs w:val="24"/>
        </w:rPr>
        <w:t xml:space="preserve"> ning </w:t>
      </w:r>
      <w:r w:rsidR="00112A31">
        <w:rPr>
          <w:rFonts w:ascii="Times New Roman" w:eastAsia="Times New Roman" w:hAnsi="Times New Roman"/>
          <w:sz w:val="24"/>
          <w:szCs w:val="24"/>
        </w:rPr>
        <w:t>sellis</w:t>
      </w:r>
      <w:r w:rsidR="00EC4F30">
        <w:rPr>
          <w:rFonts w:ascii="Times New Roman" w:eastAsia="Times New Roman" w:hAnsi="Times New Roman"/>
          <w:sz w:val="24"/>
          <w:szCs w:val="24"/>
        </w:rPr>
        <w:t>tele</w:t>
      </w:r>
      <w:r w:rsidR="00112A31">
        <w:rPr>
          <w:rFonts w:ascii="Times New Roman" w:eastAsia="Times New Roman" w:hAnsi="Times New Roman"/>
          <w:sz w:val="24"/>
          <w:szCs w:val="24"/>
        </w:rPr>
        <w:t xml:space="preserve"> süsteemidele kasutusloa antuks lugemist </w:t>
      </w:r>
      <w:r w:rsidR="009C1C9A" w:rsidRPr="00B05EF8">
        <w:rPr>
          <w:rFonts w:ascii="Times New Roman" w:eastAsia="Times New Roman" w:hAnsi="Times New Roman"/>
          <w:sz w:val="24"/>
          <w:szCs w:val="24"/>
        </w:rPr>
        <w:t>jõuab</w:t>
      </w:r>
      <w:r w:rsidR="00EC4F30">
        <w:rPr>
          <w:rFonts w:ascii="Times New Roman" w:eastAsia="Times New Roman" w:hAnsi="Times New Roman"/>
          <w:sz w:val="24"/>
          <w:szCs w:val="24"/>
        </w:rPr>
        <w:t xml:space="preserve"> veel taotleda</w:t>
      </w:r>
      <w:r w:rsidR="009C1C9A" w:rsidRPr="00B05EF8">
        <w:rPr>
          <w:rFonts w:ascii="Times New Roman" w:eastAsia="Times New Roman" w:hAnsi="Times New Roman"/>
          <w:sz w:val="24"/>
          <w:szCs w:val="24"/>
        </w:rPr>
        <w:t xml:space="preserve"> 2025. aasta jooksul</w:t>
      </w:r>
      <w:r w:rsidR="00112A31">
        <w:rPr>
          <w:rFonts w:ascii="Times New Roman" w:eastAsia="Times New Roman" w:hAnsi="Times New Roman"/>
          <w:sz w:val="24"/>
          <w:szCs w:val="24"/>
        </w:rPr>
        <w:t xml:space="preserve">. </w:t>
      </w:r>
      <w:r w:rsidR="00EC4F30">
        <w:rPr>
          <w:rFonts w:ascii="Times New Roman" w:eastAsia="Times New Roman" w:hAnsi="Times New Roman"/>
          <w:sz w:val="24"/>
          <w:szCs w:val="24"/>
        </w:rPr>
        <w:t xml:space="preserve">Põllumajandusmaal asuvale maaparandussüsteemile </w:t>
      </w:r>
      <w:r w:rsidR="00EC4F30" w:rsidRPr="00EC4F30">
        <w:rPr>
          <w:rFonts w:ascii="Times New Roman" w:eastAsia="Times New Roman" w:hAnsi="Times New Roman"/>
          <w:sz w:val="24"/>
          <w:szCs w:val="24"/>
        </w:rPr>
        <w:t xml:space="preserve">kasutusloa antuks lugemise menetlusele kohaldatakse enne </w:t>
      </w:r>
      <w:proofErr w:type="spellStart"/>
      <w:r w:rsidR="00171D18" w:rsidRPr="00FD4D12">
        <w:rPr>
          <w:rFonts w:ascii="Times New Roman" w:eastAsia="Times New Roman" w:hAnsi="Times New Roman"/>
          <w:sz w:val="24"/>
          <w:szCs w:val="24"/>
        </w:rPr>
        <w:t>MaaParS</w:t>
      </w:r>
      <w:proofErr w:type="spellEnd"/>
      <w:r w:rsidR="00171D18" w:rsidRPr="00FD4D12">
        <w:rPr>
          <w:rFonts w:ascii="Times New Roman" w:eastAsia="Times New Roman" w:hAnsi="Times New Roman"/>
          <w:sz w:val="24"/>
          <w:szCs w:val="24"/>
        </w:rPr>
        <w:t>-i § 98</w:t>
      </w:r>
      <w:r w:rsidR="00171D18" w:rsidRPr="00022710">
        <w:rPr>
          <w:rFonts w:ascii="Times New Roman" w:eastAsia="Times New Roman" w:hAnsi="Times New Roman"/>
          <w:sz w:val="24"/>
          <w:szCs w:val="24"/>
          <w:vertAlign w:val="superscript"/>
        </w:rPr>
        <w:t>1</w:t>
      </w:r>
      <w:r w:rsidR="00171D18" w:rsidRPr="00B05EF8">
        <w:rPr>
          <w:rFonts w:ascii="Times New Roman" w:eastAsia="Times New Roman" w:hAnsi="Times New Roman"/>
          <w:sz w:val="24"/>
          <w:szCs w:val="24"/>
        </w:rPr>
        <w:t xml:space="preserve"> </w:t>
      </w:r>
      <w:r w:rsidR="00EC4F30" w:rsidRPr="00EC4F30">
        <w:rPr>
          <w:rFonts w:ascii="Times New Roman" w:eastAsia="Times New Roman" w:hAnsi="Times New Roman"/>
          <w:sz w:val="24"/>
          <w:szCs w:val="24"/>
        </w:rPr>
        <w:t>jõustumist kehtinud õigusnorme</w:t>
      </w:r>
      <w:r w:rsidR="004D7655">
        <w:rPr>
          <w:rFonts w:ascii="Times New Roman" w:eastAsia="Times New Roman" w:hAnsi="Times New Roman"/>
          <w:sz w:val="24"/>
          <w:szCs w:val="24"/>
        </w:rPr>
        <w:t xml:space="preserve"> (</w:t>
      </w:r>
      <w:r w:rsidR="004D7655" w:rsidRPr="004D7655">
        <w:rPr>
          <w:rFonts w:ascii="Times New Roman" w:eastAsia="Times New Roman" w:hAnsi="Times New Roman"/>
          <w:sz w:val="24"/>
          <w:szCs w:val="24"/>
        </w:rPr>
        <w:t>kehtiv</w:t>
      </w:r>
      <w:r w:rsidR="004D7655">
        <w:rPr>
          <w:rFonts w:ascii="Times New Roman" w:eastAsia="Times New Roman" w:hAnsi="Times New Roman"/>
          <w:sz w:val="24"/>
          <w:szCs w:val="24"/>
        </w:rPr>
        <w:t>ad</w:t>
      </w:r>
      <w:r w:rsidR="004D7655" w:rsidRPr="004D7655">
        <w:rPr>
          <w:rFonts w:ascii="Times New Roman" w:eastAsia="Times New Roman" w:hAnsi="Times New Roman"/>
          <w:sz w:val="24"/>
          <w:szCs w:val="24"/>
        </w:rPr>
        <w:t xml:space="preserve"> </w:t>
      </w:r>
      <w:proofErr w:type="spellStart"/>
      <w:r w:rsidR="004D7655" w:rsidRPr="004D7655">
        <w:rPr>
          <w:rFonts w:ascii="Times New Roman" w:eastAsia="Times New Roman" w:hAnsi="Times New Roman"/>
          <w:sz w:val="24"/>
          <w:szCs w:val="24"/>
        </w:rPr>
        <w:t>MaaParS</w:t>
      </w:r>
      <w:proofErr w:type="spellEnd"/>
      <w:r w:rsidR="004D7655" w:rsidRPr="004D7655">
        <w:rPr>
          <w:rFonts w:ascii="Times New Roman" w:eastAsia="Times New Roman" w:hAnsi="Times New Roman"/>
          <w:sz w:val="24"/>
          <w:szCs w:val="24"/>
        </w:rPr>
        <w:t>-i §</w:t>
      </w:r>
      <w:r w:rsidR="004D7655">
        <w:rPr>
          <w:rFonts w:ascii="Times New Roman" w:eastAsia="Times New Roman" w:hAnsi="Times New Roman"/>
          <w:sz w:val="24"/>
          <w:szCs w:val="24"/>
        </w:rPr>
        <w:t>-d</w:t>
      </w:r>
      <w:r w:rsidR="004D7655" w:rsidRPr="004D7655">
        <w:rPr>
          <w:rFonts w:ascii="Times New Roman" w:eastAsia="Times New Roman" w:hAnsi="Times New Roman"/>
          <w:sz w:val="24"/>
          <w:szCs w:val="24"/>
        </w:rPr>
        <w:t xml:space="preserve"> 99</w:t>
      </w:r>
      <w:r w:rsidR="004D7655" w:rsidRPr="00B05EF8">
        <w:t>–</w:t>
      </w:r>
      <w:r w:rsidR="004D7655">
        <w:rPr>
          <w:rFonts w:ascii="Times New Roman" w:eastAsia="Times New Roman" w:hAnsi="Times New Roman"/>
          <w:sz w:val="24"/>
          <w:szCs w:val="24"/>
        </w:rPr>
        <w:t>101</w:t>
      </w:r>
      <w:r w:rsidR="004D7655" w:rsidRPr="004D7655">
        <w:rPr>
          <w:rFonts w:ascii="Times New Roman" w:eastAsia="Times New Roman" w:hAnsi="Times New Roman"/>
          <w:sz w:val="24"/>
          <w:szCs w:val="24"/>
        </w:rPr>
        <w:t>)</w:t>
      </w:r>
      <w:r w:rsidR="00EC4F30" w:rsidRPr="00EC4F30">
        <w:rPr>
          <w:rFonts w:ascii="Times New Roman" w:eastAsia="Times New Roman" w:hAnsi="Times New Roman"/>
          <w:sz w:val="24"/>
          <w:szCs w:val="24"/>
        </w:rPr>
        <w:t>.</w:t>
      </w:r>
      <w:r w:rsidR="00171D18">
        <w:rPr>
          <w:rFonts w:ascii="Times New Roman" w:eastAsia="Times New Roman" w:hAnsi="Times New Roman"/>
          <w:sz w:val="24"/>
          <w:szCs w:val="24"/>
        </w:rPr>
        <w:t xml:space="preserve"> Erisus on siin selles, et registrisse ei pea jõudma kanda nimetatud süsteeme 2026. aasta 1. jaanuariks (</w:t>
      </w:r>
      <w:proofErr w:type="spellStart"/>
      <w:r w:rsidR="00171D18" w:rsidRPr="00171D18">
        <w:rPr>
          <w:rFonts w:ascii="Times New Roman" w:eastAsia="Times New Roman" w:hAnsi="Times New Roman"/>
          <w:sz w:val="24"/>
          <w:szCs w:val="24"/>
        </w:rPr>
        <w:t>MaaParS</w:t>
      </w:r>
      <w:proofErr w:type="spellEnd"/>
      <w:r w:rsidR="00171D18" w:rsidRPr="00171D18">
        <w:rPr>
          <w:rFonts w:ascii="Times New Roman" w:eastAsia="Times New Roman" w:hAnsi="Times New Roman"/>
          <w:sz w:val="24"/>
          <w:szCs w:val="24"/>
        </w:rPr>
        <w:t>-i §</w:t>
      </w:r>
      <w:r w:rsidR="008438E6" w:rsidRPr="00A70C8C">
        <w:rPr>
          <w:rFonts w:ascii="Times New Roman" w:eastAsia="Times New Roman" w:hAnsi="Times New Roman"/>
          <w:sz w:val="24"/>
          <w:szCs w:val="24"/>
          <w:lang w:eastAsia="et-EE"/>
        </w:rPr>
        <w:t> </w:t>
      </w:r>
      <w:r w:rsidR="00171D18" w:rsidRPr="00171D18">
        <w:rPr>
          <w:rFonts w:ascii="Times New Roman" w:eastAsia="Times New Roman" w:hAnsi="Times New Roman"/>
          <w:sz w:val="24"/>
          <w:szCs w:val="24"/>
        </w:rPr>
        <w:t>98</w:t>
      </w:r>
      <w:r w:rsidR="00171D18" w:rsidRPr="009427D5">
        <w:rPr>
          <w:rFonts w:ascii="Times New Roman" w:eastAsia="Times New Roman" w:hAnsi="Times New Roman"/>
          <w:sz w:val="24"/>
          <w:szCs w:val="24"/>
          <w:vertAlign w:val="superscript"/>
        </w:rPr>
        <w:t>1</w:t>
      </w:r>
      <w:r w:rsidR="00171D18">
        <w:rPr>
          <w:rFonts w:ascii="Times New Roman" w:eastAsia="Times New Roman" w:hAnsi="Times New Roman"/>
          <w:sz w:val="24"/>
          <w:szCs w:val="24"/>
        </w:rPr>
        <w:t xml:space="preserve"> lg 13).</w:t>
      </w:r>
    </w:p>
    <w:p w14:paraId="5EEBE307" w14:textId="5A758422" w:rsidR="00B26718" w:rsidRPr="000169A9" w:rsidRDefault="002F6DD3" w:rsidP="00640006">
      <w:pPr>
        <w:pStyle w:val="Loendilik"/>
        <w:spacing w:after="0" w:line="240" w:lineRule="auto"/>
        <w:ind w:left="0"/>
        <w:jc w:val="both"/>
        <w:rPr>
          <w:rFonts w:ascii="Times New Roman" w:eastAsia="Times New Roman" w:hAnsi="Times New Roman"/>
          <w:sz w:val="24"/>
          <w:szCs w:val="24"/>
        </w:rPr>
      </w:pPr>
      <w:r w:rsidRPr="00B05EF8">
        <w:rPr>
          <w:rFonts w:ascii="Times New Roman" w:eastAsia="Times New Roman" w:hAnsi="Times New Roman"/>
          <w:sz w:val="24"/>
          <w:szCs w:val="24"/>
        </w:rPr>
        <w:t xml:space="preserve">Sõnastus „peamiselt metsamaal“ võimaldab registrisse </w:t>
      </w:r>
      <w:r w:rsidR="00601A20">
        <w:rPr>
          <w:rFonts w:ascii="Times New Roman" w:eastAsia="Times New Roman" w:hAnsi="Times New Roman"/>
          <w:sz w:val="24"/>
          <w:szCs w:val="24"/>
        </w:rPr>
        <w:t xml:space="preserve">kanda </w:t>
      </w:r>
      <w:r w:rsidRPr="00B05EF8">
        <w:rPr>
          <w:rFonts w:ascii="Times New Roman" w:eastAsia="Times New Roman" w:hAnsi="Times New Roman"/>
          <w:sz w:val="24"/>
          <w:szCs w:val="24"/>
        </w:rPr>
        <w:t>ka sellis</w:t>
      </w:r>
      <w:r w:rsidR="00E912C5" w:rsidRPr="00B05EF8">
        <w:rPr>
          <w:rFonts w:ascii="Times New Roman" w:eastAsia="Times New Roman" w:hAnsi="Times New Roman"/>
          <w:sz w:val="24"/>
          <w:szCs w:val="24"/>
        </w:rPr>
        <w:t>e</w:t>
      </w:r>
      <w:r w:rsidRPr="00B05EF8">
        <w:rPr>
          <w:rFonts w:ascii="Times New Roman" w:eastAsia="Times New Roman" w:hAnsi="Times New Roman"/>
          <w:sz w:val="24"/>
          <w:szCs w:val="24"/>
        </w:rPr>
        <w:t xml:space="preserve"> </w:t>
      </w:r>
      <w:r w:rsidR="00601A20">
        <w:rPr>
          <w:rFonts w:ascii="Times New Roman" w:eastAsia="Times New Roman" w:hAnsi="Times New Roman"/>
          <w:sz w:val="24"/>
          <w:szCs w:val="24"/>
        </w:rPr>
        <w:t>maaparandussüsteemi</w:t>
      </w:r>
      <w:r w:rsidRPr="00B05EF8">
        <w:rPr>
          <w:rFonts w:ascii="Times New Roman" w:eastAsia="Times New Roman" w:hAnsi="Times New Roman"/>
          <w:sz w:val="24"/>
          <w:szCs w:val="24"/>
        </w:rPr>
        <w:t>, mis osaliselt asub muu sihtotstarbega</w:t>
      </w:r>
      <w:r w:rsidR="00E03971" w:rsidRPr="00B05EF8">
        <w:rPr>
          <w:rFonts w:ascii="Times New Roman" w:eastAsia="Times New Roman" w:hAnsi="Times New Roman"/>
          <w:sz w:val="24"/>
          <w:szCs w:val="24"/>
        </w:rPr>
        <w:t xml:space="preserve"> </w:t>
      </w:r>
      <w:r w:rsidRPr="00B05EF8">
        <w:rPr>
          <w:rFonts w:ascii="Times New Roman" w:eastAsia="Times New Roman" w:hAnsi="Times New Roman"/>
          <w:sz w:val="24"/>
          <w:szCs w:val="24"/>
        </w:rPr>
        <w:t xml:space="preserve">maal kui maatulundusmaa ning </w:t>
      </w:r>
      <w:r w:rsidR="00E912C5" w:rsidRPr="00B05EF8">
        <w:rPr>
          <w:rFonts w:ascii="Times New Roman" w:eastAsia="Times New Roman" w:hAnsi="Times New Roman"/>
          <w:sz w:val="24"/>
          <w:szCs w:val="24"/>
        </w:rPr>
        <w:t xml:space="preserve">võib </w:t>
      </w:r>
      <w:r w:rsidRPr="00B05EF8">
        <w:rPr>
          <w:rFonts w:ascii="Times New Roman" w:eastAsia="Times New Roman" w:hAnsi="Times New Roman"/>
          <w:sz w:val="24"/>
          <w:szCs w:val="24"/>
        </w:rPr>
        <w:t xml:space="preserve">olla osaliselt ka põllumajandusmaal. </w:t>
      </w:r>
      <w:r w:rsidR="000B5FE0" w:rsidRPr="00B05EF8">
        <w:rPr>
          <w:rFonts w:ascii="Times New Roman" w:eastAsia="Times New Roman" w:hAnsi="Times New Roman"/>
          <w:sz w:val="24"/>
          <w:szCs w:val="24"/>
        </w:rPr>
        <w:t xml:space="preserve">Paratamatult jääb osa metsakuivendust teenindavat veejuhtmete võrku </w:t>
      </w:r>
      <w:r w:rsidR="0015198A" w:rsidRPr="00B05EF8">
        <w:rPr>
          <w:rFonts w:ascii="Times New Roman" w:eastAsia="Times New Roman" w:hAnsi="Times New Roman"/>
          <w:sz w:val="24"/>
          <w:szCs w:val="24"/>
        </w:rPr>
        <w:t xml:space="preserve">ning seetõttu ka osa kuivendatavat maa-ala </w:t>
      </w:r>
      <w:r w:rsidR="000B5FE0" w:rsidRPr="00B05EF8">
        <w:rPr>
          <w:rFonts w:ascii="Times New Roman" w:eastAsia="Times New Roman" w:hAnsi="Times New Roman"/>
          <w:sz w:val="24"/>
          <w:szCs w:val="24"/>
        </w:rPr>
        <w:t xml:space="preserve">muule maale. </w:t>
      </w:r>
      <w:proofErr w:type="spellStart"/>
      <w:r w:rsidR="001D260C" w:rsidRPr="00B05EF8">
        <w:rPr>
          <w:rFonts w:ascii="Times New Roman" w:eastAsia="Times New Roman" w:hAnsi="Times New Roman"/>
          <w:sz w:val="24"/>
          <w:szCs w:val="24"/>
        </w:rPr>
        <w:t>MaRu</w:t>
      </w:r>
      <w:proofErr w:type="spellEnd"/>
      <w:r w:rsidR="001D260C" w:rsidRPr="00B05EF8" w:rsidDel="001D260C">
        <w:rPr>
          <w:rFonts w:ascii="Times New Roman" w:eastAsia="Times New Roman" w:hAnsi="Times New Roman"/>
          <w:sz w:val="24"/>
          <w:szCs w:val="24"/>
        </w:rPr>
        <w:t xml:space="preserve"> </w:t>
      </w:r>
      <w:r w:rsidR="00DB0FE3" w:rsidRPr="00B05EF8">
        <w:rPr>
          <w:rFonts w:ascii="Times New Roman" w:eastAsia="Times New Roman" w:hAnsi="Times New Roman"/>
          <w:sz w:val="24"/>
          <w:szCs w:val="24"/>
        </w:rPr>
        <w:t xml:space="preserve">peab tegema </w:t>
      </w:r>
      <w:r w:rsidRPr="00B05EF8">
        <w:rPr>
          <w:rFonts w:ascii="Times New Roman" w:eastAsia="Times New Roman" w:hAnsi="Times New Roman"/>
          <w:sz w:val="24"/>
          <w:szCs w:val="24"/>
        </w:rPr>
        <w:t xml:space="preserve">andmete analüüsiks eelvaliku, </w:t>
      </w:r>
      <w:r w:rsidR="009F5F23" w:rsidRPr="00B05EF8">
        <w:rPr>
          <w:rFonts w:ascii="Times New Roman" w:eastAsia="Times New Roman" w:hAnsi="Times New Roman"/>
          <w:sz w:val="24"/>
          <w:szCs w:val="24"/>
        </w:rPr>
        <w:t>seades tingimuseks, et üle 50 protsendi maaparandussüsteemi alast peab jääma metsamaa kõlvikule</w:t>
      </w:r>
      <w:r w:rsidR="00054B1A">
        <w:rPr>
          <w:rFonts w:ascii="Times New Roman" w:eastAsia="Times New Roman" w:hAnsi="Times New Roman"/>
          <w:sz w:val="24"/>
          <w:szCs w:val="24"/>
        </w:rPr>
        <w:t>,</w:t>
      </w:r>
      <w:r w:rsidR="000B5FE0" w:rsidRPr="00B05EF8">
        <w:rPr>
          <w:rFonts w:ascii="Times New Roman" w:eastAsia="Times New Roman" w:hAnsi="Times New Roman"/>
          <w:sz w:val="24"/>
          <w:szCs w:val="24"/>
        </w:rPr>
        <w:t xml:space="preserve"> ning </w:t>
      </w:r>
      <w:r w:rsidR="00DB0FE3" w:rsidRPr="00B05EF8">
        <w:rPr>
          <w:rFonts w:ascii="Times New Roman" w:eastAsia="Times New Roman" w:hAnsi="Times New Roman"/>
          <w:sz w:val="24"/>
          <w:szCs w:val="24"/>
        </w:rPr>
        <w:t xml:space="preserve">täpsustama </w:t>
      </w:r>
      <w:r w:rsidR="000B5FE0" w:rsidRPr="00B05EF8">
        <w:rPr>
          <w:rFonts w:ascii="Times New Roman" w:eastAsia="Times New Roman" w:hAnsi="Times New Roman"/>
          <w:sz w:val="24"/>
          <w:szCs w:val="24"/>
        </w:rPr>
        <w:t>seejärel</w:t>
      </w:r>
      <w:r w:rsidR="007F01B3" w:rsidRPr="00B05EF8">
        <w:rPr>
          <w:rFonts w:ascii="Times New Roman" w:eastAsia="Times New Roman" w:hAnsi="Times New Roman"/>
          <w:sz w:val="24"/>
          <w:szCs w:val="24"/>
        </w:rPr>
        <w:t xml:space="preserve"> maaparandus</w:t>
      </w:r>
      <w:r w:rsidR="00601A20">
        <w:rPr>
          <w:rFonts w:ascii="Times New Roman" w:eastAsia="Times New Roman" w:hAnsi="Times New Roman"/>
          <w:sz w:val="24"/>
          <w:szCs w:val="24"/>
        </w:rPr>
        <w:t>s</w:t>
      </w:r>
      <w:r w:rsidR="007F01B3" w:rsidRPr="00B05EF8">
        <w:rPr>
          <w:rFonts w:ascii="Times New Roman" w:eastAsia="Times New Roman" w:hAnsi="Times New Roman"/>
          <w:sz w:val="24"/>
          <w:szCs w:val="24"/>
        </w:rPr>
        <w:t>üsteemi maa-ala</w:t>
      </w:r>
      <w:r w:rsidR="009C1C9A" w:rsidRPr="00B05EF8">
        <w:rPr>
          <w:rFonts w:ascii="Times New Roman" w:eastAsia="Times New Roman" w:hAnsi="Times New Roman"/>
          <w:sz w:val="24"/>
          <w:szCs w:val="24"/>
        </w:rPr>
        <w:t xml:space="preserve"> ulatus</w:t>
      </w:r>
      <w:r w:rsidR="000B5FE0" w:rsidRPr="00B05EF8">
        <w:rPr>
          <w:rFonts w:ascii="Times New Roman" w:eastAsia="Times New Roman" w:hAnsi="Times New Roman"/>
          <w:sz w:val="24"/>
          <w:szCs w:val="24"/>
        </w:rPr>
        <w:t>e, mis</w:t>
      </w:r>
      <w:r w:rsidR="00E03971" w:rsidRPr="00B05EF8">
        <w:rPr>
          <w:rFonts w:ascii="Times New Roman" w:eastAsia="Times New Roman" w:hAnsi="Times New Roman"/>
          <w:sz w:val="24"/>
          <w:szCs w:val="24"/>
        </w:rPr>
        <w:t xml:space="preserve"> </w:t>
      </w:r>
      <w:r w:rsidR="000B5FE0" w:rsidRPr="000169A9">
        <w:rPr>
          <w:rFonts w:ascii="Times New Roman" w:eastAsia="Times New Roman" w:hAnsi="Times New Roman"/>
          <w:sz w:val="24"/>
          <w:szCs w:val="24"/>
        </w:rPr>
        <w:t>kantakse</w:t>
      </w:r>
      <w:r w:rsidR="004427C0" w:rsidRPr="000169A9">
        <w:rPr>
          <w:rFonts w:ascii="Times New Roman" w:eastAsia="Times New Roman" w:hAnsi="Times New Roman"/>
          <w:sz w:val="24"/>
          <w:szCs w:val="24"/>
        </w:rPr>
        <w:t xml:space="preserve"> maaparandussüsteemide kaardile </w:t>
      </w:r>
      <w:r w:rsidR="00054B1A">
        <w:rPr>
          <w:rFonts w:ascii="Times New Roman" w:eastAsia="Times New Roman" w:hAnsi="Times New Roman"/>
          <w:sz w:val="24"/>
          <w:szCs w:val="24"/>
        </w:rPr>
        <w:t>ja</w:t>
      </w:r>
      <w:r w:rsidR="00054B1A" w:rsidRPr="000169A9">
        <w:rPr>
          <w:rFonts w:ascii="Times New Roman" w:eastAsia="Times New Roman" w:hAnsi="Times New Roman"/>
          <w:sz w:val="24"/>
          <w:szCs w:val="24"/>
        </w:rPr>
        <w:t xml:space="preserve"> </w:t>
      </w:r>
      <w:r w:rsidR="004427C0" w:rsidRPr="000169A9">
        <w:rPr>
          <w:rFonts w:ascii="Times New Roman" w:eastAsia="Times New Roman" w:hAnsi="Times New Roman"/>
          <w:sz w:val="24"/>
          <w:szCs w:val="24"/>
        </w:rPr>
        <w:t xml:space="preserve">selle pindala </w:t>
      </w:r>
      <w:r w:rsidR="000B5FE0" w:rsidRPr="000169A9">
        <w:rPr>
          <w:rFonts w:ascii="Times New Roman" w:eastAsia="Times New Roman" w:hAnsi="Times New Roman"/>
          <w:sz w:val="24"/>
          <w:szCs w:val="24"/>
        </w:rPr>
        <w:t>registrisse</w:t>
      </w:r>
      <w:r w:rsidR="00601A20" w:rsidRPr="000169A9">
        <w:rPr>
          <w:rFonts w:ascii="Times New Roman" w:eastAsia="Times New Roman" w:hAnsi="Times New Roman"/>
          <w:sz w:val="24"/>
          <w:szCs w:val="24"/>
        </w:rPr>
        <w:t>.</w:t>
      </w:r>
    </w:p>
    <w:p w14:paraId="6B250F61" w14:textId="77777777" w:rsidR="00601A20" w:rsidRPr="000169A9" w:rsidRDefault="00601A20" w:rsidP="007C7E43">
      <w:pPr>
        <w:pStyle w:val="Loendilik"/>
        <w:spacing w:after="0" w:line="240" w:lineRule="auto"/>
        <w:ind w:left="0"/>
        <w:jc w:val="both"/>
        <w:rPr>
          <w:rFonts w:ascii="Times New Roman" w:eastAsia="Times New Roman" w:hAnsi="Times New Roman"/>
          <w:sz w:val="24"/>
          <w:szCs w:val="24"/>
        </w:rPr>
      </w:pPr>
    </w:p>
    <w:p w14:paraId="6F8165A7" w14:textId="65188D39" w:rsidR="00640006" w:rsidRPr="000169A9" w:rsidRDefault="009F5F23" w:rsidP="009427D5">
      <w:pPr>
        <w:pStyle w:val="Loendilik"/>
        <w:spacing w:after="0" w:line="240" w:lineRule="auto"/>
        <w:ind w:left="0"/>
        <w:jc w:val="both"/>
        <w:rPr>
          <w:rFonts w:ascii="Times New Roman" w:hAnsi="Times New Roman"/>
          <w:sz w:val="24"/>
          <w:szCs w:val="24"/>
        </w:rPr>
      </w:pPr>
      <w:r w:rsidRPr="000169A9">
        <w:rPr>
          <w:rFonts w:ascii="Times New Roman" w:hAnsi="Times New Roman"/>
          <w:sz w:val="24"/>
          <w:szCs w:val="24"/>
          <w:u w:val="single"/>
        </w:rPr>
        <w:t xml:space="preserve">Veejuhtmete võrk peab </w:t>
      </w:r>
      <w:proofErr w:type="spellStart"/>
      <w:r w:rsidR="0004344A" w:rsidRPr="000169A9">
        <w:rPr>
          <w:rFonts w:ascii="Times New Roman" w:eastAsia="Times New Roman" w:hAnsi="Times New Roman"/>
          <w:sz w:val="24"/>
          <w:szCs w:val="24"/>
          <w:u w:val="single"/>
        </w:rPr>
        <w:t>MaaParS</w:t>
      </w:r>
      <w:proofErr w:type="spellEnd"/>
      <w:r w:rsidR="0004344A" w:rsidRPr="000169A9">
        <w:rPr>
          <w:rFonts w:ascii="Times New Roman" w:eastAsia="Times New Roman" w:hAnsi="Times New Roman"/>
          <w:sz w:val="24"/>
          <w:szCs w:val="24"/>
          <w:u w:val="single"/>
        </w:rPr>
        <w:t>-i § 98</w:t>
      </w:r>
      <w:r w:rsidR="0004344A" w:rsidRPr="000169A9">
        <w:rPr>
          <w:rFonts w:ascii="Times New Roman" w:eastAsia="Times New Roman" w:hAnsi="Times New Roman"/>
          <w:sz w:val="24"/>
          <w:szCs w:val="24"/>
          <w:u w:val="single"/>
          <w:vertAlign w:val="superscript"/>
        </w:rPr>
        <w:t>1</w:t>
      </w:r>
      <w:r w:rsidR="0004344A" w:rsidRPr="000169A9">
        <w:rPr>
          <w:rFonts w:ascii="Times New Roman" w:eastAsia="Times New Roman" w:hAnsi="Times New Roman"/>
          <w:sz w:val="24"/>
          <w:szCs w:val="24"/>
          <w:u w:val="single"/>
        </w:rPr>
        <w:t xml:space="preserve"> lõike 1 punkti 2 kohaselt </w:t>
      </w:r>
      <w:r w:rsidRPr="000169A9">
        <w:rPr>
          <w:rFonts w:ascii="Times New Roman" w:hAnsi="Times New Roman"/>
          <w:sz w:val="24"/>
          <w:szCs w:val="24"/>
          <w:u w:val="single"/>
        </w:rPr>
        <w:t xml:space="preserve">olema kantud </w:t>
      </w:r>
      <w:proofErr w:type="spellStart"/>
      <w:r w:rsidRPr="000169A9">
        <w:rPr>
          <w:rFonts w:ascii="Times New Roman" w:hAnsi="Times New Roman"/>
          <w:sz w:val="24"/>
          <w:szCs w:val="24"/>
          <w:u w:val="single"/>
        </w:rPr>
        <w:t>ETAK</w:t>
      </w:r>
      <w:r w:rsidR="0088561C" w:rsidRPr="000169A9">
        <w:rPr>
          <w:rFonts w:ascii="Times New Roman" w:hAnsi="Times New Roman"/>
          <w:sz w:val="24"/>
          <w:szCs w:val="24"/>
          <w:u w:val="single"/>
        </w:rPr>
        <w:t>-</w:t>
      </w:r>
      <w:r w:rsidR="0015198A" w:rsidRPr="000169A9">
        <w:rPr>
          <w:rFonts w:ascii="Times New Roman" w:hAnsi="Times New Roman"/>
          <w:sz w:val="24"/>
          <w:szCs w:val="24"/>
          <w:u w:val="single"/>
        </w:rPr>
        <w:t>i</w:t>
      </w:r>
      <w:proofErr w:type="spellEnd"/>
      <w:r w:rsidR="00027F7F" w:rsidRPr="000169A9">
        <w:rPr>
          <w:rFonts w:ascii="Times New Roman" w:hAnsi="Times New Roman"/>
          <w:sz w:val="24"/>
          <w:szCs w:val="24"/>
          <w:u w:val="single"/>
        </w:rPr>
        <w:t xml:space="preserve"> kaardile</w:t>
      </w:r>
      <w:r w:rsidR="0050662F" w:rsidRPr="000169A9">
        <w:rPr>
          <w:rFonts w:ascii="Times New Roman" w:hAnsi="Times New Roman"/>
          <w:sz w:val="24"/>
          <w:szCs w:val="24"/>
          <w:u w:val="single"/>
        </w:rPr>
        <w:t>.</w:t>
      </w:r>
      <w:r w:rsidR="009427D5" w:rsidRPr="000169A9">
        <w:rPr>
          <w:rFonts w:ascii="Times New Roman" w:hAnsi="Times New Roman"/>
          <w:sz w:val="24"/>
          <w:szCs w:val="24"/>
          <w:u w:val="single"/>
        </w:rPr>
        <w:t xml:space="preserve"> </w:t>
      </w:r>
      <w:r w:rsidR="00640006" w:rsidRPr="000169A9">
        <w:rPr>
          <w:rFonts w:ascii="Times New Roman" w:hAnsi="Times New Roman"/>
          <w:sz w:val="24"/>
          <w:szCs w:val="24"/>
        </w:rPr>
        <w:t xml:space="preserve">Kui veejuhtmete võrk ei ole </w:t>
      </w:r>
      <w:proofErr w:type="spellStart"/>
      <w:r w:rsidR="00640006" w:rsidRPr="000169A9">
        <w:rPr>
          <w:rFonts w:ascii="Times New Roman" w:hAnsi="Times New Roman"/>
          <w:sz w:val="24"/>
          <w:szCs w:val="24"/>
        </w:rPr>
        <w:t>ETAK-i</w:t>
      </w:r>
      <w:proofErr w:type="spellEnd"/>
      <w:r w:rsidR="00640006" w:rsidRPr="000169A9">
        <w:rPr>
          <w:rFonts w:ascii="Times New Roman" w:hAnsi="Times New Roman"/>
          <w:sz w:val="24"/>
          <w:szCs w:val="24"/>
        </w:rPr>
        <w:t xml:space="preserve"> kaardil nähtav, aga süsteemi soovitakse registrisse kanda, siis esitab maaomanik </w:t>
      </w:r>
      <w:r w:rsidR="007C7E43" w:rsidRPr="000169A9">
        <w:rPr>
          <w:rFonts w:ascii="Times New Roman" w:hAnsi="Times New Roman"/>
          <w:sz w:val="24"/>
          <w:szCs w:val="24"/>
        </w:rPr>
        <w:t xml:space="preserve">sama paragrahvi lõike 2 kohaselt </w:t>
      </w:r>
      <w:proofErr w:type="spellStart"/>
      <w:r w:rsidR="00640006" w:rsidRPr="000169A9">
        <w:rPr>
          <w:rFonts w:ascii="Times New Roman" w:hAnsi="Times New Roman"/>
          <w:sz w:val="24"/>
          <w:szCs w:val="24"/>
        </w:rPr>
        <w:t>MaRu-le</w:t>
      </w:r>
      <w:proofErr w:type="spellEnd"/>
      <w:r w:rsidR="00640006" w:rsidRPr="000169A9">
        <w:rPr>
          <w:rFonts w:ascii="Times New Roman" w:hAnsi="Times New Roman"/>
          <w:sz w:val="24"/>
          <w:szCs w:val="24"/>
        </w:rPr>
        <w:t xml:space="preserve"> maaparandussüsteemi mõõdistamisjoonise.</w:t>
      </w:r>
      <w:r w:rsidR="007C7E43" w:rsidRPr="000169A9">
        <w:rPr>
          <w:rFonts w:ascii="Times New Roman" w:hAnsi="Times New Roman"/>
          <w:sz w:val="24"/>
          <w:szCs w:val="24"/>
        </w:rPr>
        <w:t xml:space="preserve"> Mõõdistamisjoonise kohustuslike andmete loetelu on sätestatud sama paragrahvi lõikes 3. Andmete loetelu kehtestamisel on lähtutud sellest, milliseid andmeid on </w:t>
      </w:r>
      <w:proofErr w:type="spellStart"/>
      <w:r w:rsidR="007C7E43" w:rsidRPr="000169A9">
        <w:rPr>
          <w:rFonts w:ascii="Times New Roman" w:hAnsi="Times New Roman"/>
          <w:sz w:val="24"/>
          <w:szCs w:val="24"/>
        </w:rPr>
        <w:t>MaRu-l</w:t>
      </w:r>
      <w:proofErr w:type="spellEnd"/>
      <w:r w:rsidR="009129A6" w:rsidRPr="000169A9">
        <w:rPr>
          <w:rFonts w:ascii="Times New Roman" w:hAnsi="Times New Roman"/>
          <w:sz w:val="24"/>
          <w:szCs w:val="24"/>
        </w:rPr>
        <w:t xml:space="preserve"> maaparandussüsteemi võimaliku maa-ala ulatuse määramiseks ja süsteemi registrisse kandmiseks vaja.</w:t>
      </w:r>
      <w:r w:rsidR="00640006" w:rsidRPr="000169A9">
        <w:rPr>
          <w:rFonts w:ascii="Times New Roman" w:hAnsi="Times New Roman"/>
          <w:sz w:val="24"/>
          <w:szCs w:val="24"/>
        </w:rPr>
        <w:t xml:space="preserve"> </w:t>
      </w:r>
      <w:r w:rsidR="009129A6" w:rsidRPr="000169A9">
        <w:rPr>
          <w:rFonts w:ascii="Times New Roman" w:hAnsi="Times New Roman"/>
          <w:sz w:val="24"/>
          <w:szCs w:val="24"/>
        </w:rPr>
        <w:t>Lisaks peab mõõdistamisjoonis vastama maaeluministri 20. detsembri 2018. a määruses nr 77 „Maaparanduse uurimistöö nõuded“ sätestatud täpsusnõuetele</w:t>
      </w:r>
      <w:r w:rsidR="00B4391D" w:rsidRPr="000169A9">
        <w:rPr>
          <w:rFonts w:ascii="Times New Roman" w:hAnsi="Times New Roman"/>
          <w:sz w:val="24"/>
          <w:szCs w:val="24"/>
        </w:rPr>
        <w:t xml:space="preserve"> (</w:t>
      </w:r>
      <w:proofErr w:type="spellStart"/>
      <w:r w:rsidR="00B4391D" w:rsidRPr="000169A9">
        <w:rPr>
          <w:rFonts w:ascii="Times New Roman" w:eastAsia="Times New Roman" w:hAnsi="Times New Roman"/>
          <w:sz w:val="24"/>
          <w:szCs w:val="24"/>
        </w:rPr>
        <w:t>MaaParS</w:t>
      </w:r>
      <w:proofErr w:type="spellEnd"/>
      <w:r w:rsidR="00B4391D" w:rsidRPr="000169A9">
        <w:rPr>
          <w:rFonts w:ascii="Times New Roman" w:eastAsia="Times New Roman" w:hAnsi="Times New Roman"/>
          <w:sz w:val="24"/>
          <w:szCs w:val="24"/>
        </w:rPr>
        <w:t>-i § 98</w:t>
      </w:r>
      <w:r w:rsidR="00B4391D" w:rsidRPr="000169A9">
        <w:rPr>
          <w:rFonts w:ascii="Times New Roman" w:eastAsia="Times New Roman" w:hAnsi="Times New Roman"/>
          <w:sz w:val="24"/>
          <w:szCs w:val="24"/>
          <w:vertAlign w:val="superscript"/>
        </w:rPr>
        <w:t>1</w:t>
      </w:r>
      <w:r w:rsidR="00B4391D" w:rsidRPr="000169A9">
        <w:rPr>
          <w:rFonts w:ascii="Times New Roman" w:eastAsia="Times New Roman" w:hAnsi="Times New Roman"/>
          <w:sz w:val="24"/>
          <w:szCs w:val="24"/>
        </w:rPr>
        <w:t xml:space="preserve"> </w:t>
      </w:r>
      <w:r w:rsidR="00B4391D" w:rsidRPr="000169A9">
        <w:rPr>
          <w:rFonts w:ascii="Times New Roman" w:hAnsi="Times New Roman"/>
          <w:sz w:val="24"/>
          <w:szCs w:val="24"/>
        </w:rPr>
        <w:t>lg 4)</w:t>
      </w:r>
      <w:r w:rsidR="00CC347F" w:rsidRPr="000169A9">
        <w:rPr>
          <w:rFonts w:ascii="Times New Roman" w:hAnsi="Times New Roman"/>
          <w:sz w:val="24"/>
          <w:szCs w:val="24"/>
        </w:rPr>
        <w:t>.</w:t>
      </w:r>
      <w:r w:rsidR="00587D43" w:rsidRPr="000169A9">
        <w:rPr>
          <w:rFonts w:ascii="Times New Roman" w:hAnsi="Times New Roman"/>
          <w:sz w:val="24"/>
          <w:szCs w:val="24"/>
        </w:rPr>
        <w:t xml:space="preserve"> </w:t>
      </w:r>
      <w:r w:rsidR="00CC347F" w:rsidRPr="000169A9">
        <w:rPr>
          <w:rFonts w:ascii="Times New Roman" w:hAnsi="Times New Roman"/>
          <w:sz w:val="24"/>
          <w:szCs w:val="24"/>
        </w:rPr>
        <w:t xml:space="preserve">Täpsusnõue on sama, mis </w:t>
      </w:r>
      <w:r w:rsidR="008F76FC" w:rsidRPr="000169A9">
        <w:rPr>
          <w:rFonts w:ascii="Times New Roman" w:hAnsi="Times New Roman"/>
          <w:sz w:val="24"/>
          <w:szCs w:val="24"/>
        </w:rPr>
        <w:t xml:space="preserve">maaparandussüsteemi </w:t>
      </w:r>
      <w:r w:rsidR="00CC347F" w:rsidRPr="000169A9">
        <w:rPr>
          <w:rFonts w:ascii="Times New Roman" w:hAnsi="Times New Roman"/>
          <w:sz w:val="24"/>
          <w:szCs w:val="24"/>
        </w:rPr>
        <w:t>ehitusprojekti kaartidel. M</w:t>
      </w:r>
      <w:r w:rsidR="00587D43" w:rsidRPr="000169A9">
        <w:rPr>
          <w:rFonts w:ascii="Times New Roman" w:hAnsi="Times New Roman"/>
          <w:sz w:val="24"/>
          <w:szCs w:val="24"/>
        </w:rPr>
        <w:t xml:space="preserve">etsamaa kraavkuivenduse korral </w:t>
      </w:r>
      <w:r w:rsidR="00CC347F" w:rsidRPr="000169A9">
        <w:rPr>
          <w:rFonts w:ascii="Times New Roman" w:hAnsi="Times New Roman"/>
          <w:sz w:val="24"/>
          <w:szCs w:val="24"/>
        </w:rPr>
        <w:t xml:space="preserve">tehakse </w:t>
      </w:r>
      <w:proofErr w:type="spellStart"/>
      <w:r w:rsidR="00CC347F" w:rsidRPr="000169A9">
        <w:rPr>
          <w:rFonts w:ascii="Times New Roman" w:hAnsi="Times New Roman"/>
          <w:sz w:val="24"/>
          <w:szCs w:val="24"/>
        </w:rPr>
        <w:t>topogeodeetiline</w:t>
      </w:r>
      <w:proofErr w:type="spellEnd"/>
      <w:r w:rsidR="00CC347F" w:rsidRPr="000169A9">
        <w:rPr>
          <w:rFonts w:ascii="Times New Roman" w:hAnsi="Times New Roman"/>
          <w:sz w:val="24"/>
          <w:szCs w:val="24"/>
        </w:rPr>
        <w:t xml:space="preserve"> mõõdistamine </w:t>
      </w:r>
      <w:r w:rsidR="00587D43" w:rsidRPr="000169A9">
        <w:rPr>
          <w:rFonts w:ascii="Times New Roman" w:hAnsi="Times New Roman"/>
          <w:sz w:val="24"/>
          <w:szCs w:val="24"/>
        </w:rPr>
        <w:t xml:space="preserve">mõõtkavas </w:t>
      </w:r>
      <w:r w:rsidR="00CC347F" w:rsidRPr="000169A9">
        <w:rPr>
          <w:rFonts w:ascii="Times New Roman" w:hAnsi="Times New Roman"/>
          <w:sz w:val="24"/>
          <w:szCs w:val="24"/>
        </w:rPr>
        <w:t xml:space="preserve">vähemalt </w:t>
      </w:r>
      <w:r w:rsidR="00587D43" w:rsidRPr="000169A9">
        <w:rPr>
          <w:rFonts w:ascii="Times New Roman" w:hAnsi="Times New Roman"/>
          <w:sz w:val="24"/>
          <w:szCs w:val="24"/>
        </w:rPr>
        <w:t>1:10000</w:t>
      </w:r>
      <w:r w:rsidR="00CC347F" w:rsidRPr="000169A9">
        <w:rPr>
          <w:rFonts w:ascii="Times New Roman" w:hAnsi="Times New Roman"/>
          <w:sz w:val="24"/>
          <w:szCs w:val="24"/>
        </w:rPr>
        <w:t xml:space="preserve"> ning</w:t>
      </w:r>
      <w:r w:rsidR="00587D43" w:rsidRPr="000169A9">
        <w:rPr>
          <w:rFonts w:ascii="Times New Roman" w:hAnsi="Times New Roman"/>
          <w:sz w:val="24"/>
          <w:szCs w:val="24"/>
        </w:rPr>
        <w:t xml:space="preserve"> mõõdistamisvead ei tohi olla suuremad</w:t>
      </w:r>
      <w:r w:rsidR="00054B1A">
        <w:rPr>
          <w:rFonts w:ascii="Times New Roman" w:hAnsi="Times New Roman"/>
          <w:sz w:val="24"/>
          <w:szCs w:val="24"/>
        </w:rPr>
        <w:t>,</w:t>
      </w:r>
      <w:r w:rsidR="00587D43" w:rsidRPr="000169A9">
        <w:rPr>
          <w:rFonts w:ascii="Times New Roman" w:hAnsi="Times New Roman"/>
          <w:sz w:val="24"/>
          <w:szCs w:val="24"/>
        </w:rPr>
        <w:t xml:space="preserve"> kui nimetatud määruses</w:t>
      </w:r>
      <w:r w:rsidR="00CC347F" w:rsidRPr="000169A9">
        <w:rPr>
          <w:rFonts w:ascii="Times New Roman" w:hAnsi="Times New Roman"/>
          <w:sz w:val="24"/>
          <w:szCs w:val="24"/>
        </w:rPr>
        <w:t xml:space="preserve"> on sätestatud</w:t>
      </w:r>
      <w:r w:rsidR="009129A6" w:rsidRPr="000169A9">
        <w:rPr>
          <w:rFonts w:ascii="Times New Roman" w:hAnsi="Times New Roman"/>
          <w:sz w:val="24"/>
          <w:szCs w:val="24"/>
        </w:rPr>
        <w:t xml:space="preserve">. </w:t>
      </w:r>
      <w:r w:rsidR="00CC347F" w:rsidRPr="000169A9">
        <w:rPr>
          <w:rFonts w:ascii="Times New Roman" w:hAnsi="Times New Roman"/>
          <w:sz w:val="24"/>
          <w:szCs w:val="24"/>
        </w:rPr>
        <w:t xml:space="preserve"> </w:t>
      </w:r>
      <w:r w:rsidR="00640006" w:rsidRPr="000169A9">
        <w:rPr>
          <w:rFonts w:ascii="Times New Roman" w:hAnsi="Times New Roman"/>
          <w:sz w:val="24"/>
          <w:szCs w:val="24"/>
        </w:rPr>
        <w:t>Samuti esitab maaomanik kinnituse, et maaparandussüsteem on ehitatud enne 2003. aasta 1. juulit</w:t>
      </w:r>
      <w:r w:rsidR="007C7E43" w:rsidRPr="000169A9">
        <w:rPr>
          <w:rFonts w:ascii="Times New Roman" w:hAnsi="Times New Roman"/>
          <w:sz w:val="24"/>
          <w:szCs w:val="24"/>
        </w:rPr>
        <w:t xml:space="preserve"> (</w:t>
      </w:r>
      <w:proofErr w:type="spellStart"/>
      <w:r w:rsidR="007C7E43" w:rsidRPr="000169A9">
        <w:rPr>
          <w:rFonts w:ascii="Times New Roman" w:eastAsia="Times New Roman" w:hAnsi="Times New Roman"/>
          <w:sz w:val="24"/>
          <w:szCs w:val="24"/>
        </w:rPr>
        <w:t>MaaParS</w:t>
      </w:r>
      <w:proofErr w:type="spellEnd"/>
      <w:r w:rsidR="007C7E43" w:rsidRPr="000169A9">
        <w:rPr>
          <w:rFonts w:ascii="Times New Roman" w:eastAsia="Times New Roman" w:hAnsi="Times New Roman"/>
          <w:sz w:val="24"/>
          <w:szCs w:val="24"/>
        </w:rPr>
        <w:t>-i § 98</w:t>
      </w:r>
      <w:r w:rsidR="007C7E43" w:rsidRPr="000169A9">
        <w:rPr>
          <w:rFonts w:ascii="Times New Roman" w:eastAsia="Times New Roman" w:hAnsi="Times New Roman"/>
          <w:sz w:val="24"/>
          <w:szCs w:val="24"/>
          <w:vertAlign w:val="superscript"/>
        </w:rPr>
        <w:t>1</w:t>
      </w:r>
      <w:r w:rsidR="007C7E43" w:rsidRPr="000169A9">
        <w:rPr>
          <w:rFonts w:ascii="Times New Roman" w:eastAsia="Times New Roman" w:hAnsi="Times New Roman"/>
          <w:sz w:val="24"/>
          <w:szCs w:val="24"/>
        </w:rPr>
        <w:t xml:space="preserve"> </w:t>
      </w:r>
      <w:r w:rsidR="007C7E43" w:rsidRPr="000169A9">
        <w:rPr>
          <w:rFonts w:ascii="Times New Roman" w:hAnsi="Times New Roman"/>
          <w:sz w:val="24"/>
          <w:szCs w:val="24"/>
        </w:rPr>
        <w:t>lg 5)</w:t>
      </w:r>
      <w:r w:rsidR="00640006" w:rsidRPr="000169A9">
        <w:rPr>
          <w:rFonts w:ascii="Times New Roman" w:hAnsi="Times New Roman"/>
          <w:sz w:val="24"/>
          <w:szCs w:val="24"/>
        </w:rPr>
        <w:t xml:space="preserve">. Kinnituses võib maaomanik viidata ajaloolistele kaartidele või muudele tõenditele. </w:t>
      </w:r>
    </w:p>
    <w:p w14:paraId="39F2292F" w14:textId="77777777" w:rsidR="00640006" w:rsidRPr="000169A9" w:rsidRDefault="00640006" w:rsidP="002A333C">
      <w:pPr>
        <w:jc w:val="both"/>
      </w:pPr>
    </w:p>
    <w:p w14:paraId="175DD01F" w14:textId="6BFBF9C8" w:rsidR="00E153BF" w:rsidRPr="00B05EF8" w:rsidRDefault="001D260C" w:rsidP="0036607E">
      <w:pPr>
        <w:jc w:val="both"/>
      </w:pPr>
      <w:proofErr w:type="spellStart"/>
      <w:r w:rsidRPr="000169A9">
        <w:t>MaRu</w:t>
      </w:r>
      <w:proofErr w:type="spellEnd"/>
      <w:r w:rsidRPr="000169A9" w:rsidDel="001D260C">
        <w:t xml:space="preserve"> </w:t>
      </w:r>
      <w:r w:rsidR="0050662F" w:rsidRPr="000169A9">
        <w:t xml:space="preserve">määrab </w:t>
      </w:r>
      <w:proofErr w:type="spellStart"/>
      <w:r w:rsidR="00682902" w:rsidRPr="000169A9">
        <w:t>MaaParS</w:t>
      </w:r>
      <w:proofErr w:type="spellEnd"/>
      <w:r w:rsidR="00682902" w:rsidRPr="000169A9">
        <w:t>-i § 98</w:t>
      </w:r>
      <w:r w:rsidR="00682902" w:rsidRPr="000169A9">
        <w:rPr>
          <w:vertAlign w:val="superscript"/>
        </w:rPr>
        <w:t>1</w:t>
      </w:r>
      <w:r w:rsidR="00682902" w:rsidRPr="000169A9">
        <w:t xml:space="preserve"> lõike 6 kohaselt </w:t>
      </w:r>
      <w:r w:rsidR="00D14B5A" w:rsidRPr="000169A9">
        <w:t>esialgse</w:t>
      </w:r>
      <w:r w:rsidR="00682902" w:rsidRPr="000169A9">
        <w:t xml:space="preserve"> (võimaliku)</w:t>
      </w:r>
      <w:r w:rsidR="00D14B5A" w:rsidRPr="000169A9">
        <w:t xml:space="preserve"> </w:t>
      </w:r>
      <w:r w:rsidR="0050662F" w:rsidRPr="000169A9">
        <w:t xml:space="preserve">maaparandussüsteemi maa-ala, </w:t>
      </w:r>
      <w:r w:rsidR="00D14B5A" w:rsidRPr="000169A9">
        <w:t>võttes aluseks keskmise</w:t>
      </w:r>
      <w:r w:rsidR="0050662F" w:rsidRPr="000169A9">
        <w:t xml:space="preserve"> kuivenduse mõjuala</w:t>
      </w:r>
      <w:r w:rsidR="00D14B5A" w:rsidRPr="000169A9">
        <w:t>,</w:t>
      </w:r>
      <w:r w:rsidR="0050662F" w:rsidRPr="000169A9">
        <w:t xml:space="preserve"> 80 meetrit </w:t>
      </w:r>
      <w:r w:rsidR="00D14B5A" w:rsidRPr="000169A9">
        <w:t xml:space="preserve">äärmise </w:t>
      </w:r>
      <w:r w:rsidR="0050662F" w:rsidRPr="000169A9">
        <w:t xml:space="preserve">veejuhtme </w:t>
      </w:r>
      <w:r w:rsidR="00D14B5A" w:rsidRPr="000169A9">
        <w:t>teljest väljapoole</w:t>
      </w:r>
      <w:r w:rsidR="001540CF" w:rsidRPr="000169A9">
        <w:t>,</w:t>
      </w:r>
      <w:r w:rsidR="00D14B5A" w:rsidRPr="000169A9">
        <w:t xml:space="preserve"> </w:t>
      </w:r>
      <w:r w:rsidR="0015198A" w:rsidRPr="000169A9">
        <w:t xml:space="preserve">ja </w:t>
      </w:r>
      <w:r w:rsidR="000F6D71" w:rsidRPr="000169A9">
        <w:t xml:space="preserve">kannab </w:t>
      </w:r>
      <w:r w:rsidR="00682902" w:rsidRPr="000169A9">
        <w:t xml:space="preserve">maaparandussüsteemi </w:t>
      </w:r>
      <w:r w:rsidR="000F6D71" w:rsidRPr="000169A9">
        <w:t>maaparandussüsteemide registrisse</w:t>
      </w:r>
      <w:r w:rsidR="002B44B4" w:rsidRPr="000169A9">
        <w:t>.</w:t>
      </w:r>
      <w:r w:rsidR="001540CF" w:rsidRPr="000169A9">
        <w:t xml:space="preserve"> </w:t>
      </w:r>
      <w:r w:rsidR="002B44B4" w:rsidRPr="000169A9">
        <w:t xml:space="preserve">Kui esitatakse mõõdistamisjoonis, siis </w:t>
      </w:r>
      <w:proofErr w:type="spellStart"/>
      <w:r w:rsidR="002B44B4" w:rsidRPr="000169A9">
        <w:t>MaRu</w:t>
      </w:r>
      <w:proofErr w:type="spellEnd"/>
      <w:r w:rsidR="002B44B4" w:rsidRPr="000169A9">
        <w:t xml:space="preserve"> kannab süsteemi registrisse, võttes aluseks mõõdistamisjoonisel esitatud andmed. Seejuures </w:t>
      </w:r>
      <w:r w:rsidR="00682902" w:rsidRPr="000169A9">
        <w:t xml:space="preserve">võetakse </w:t>
      </w:r>
      <w:r w:rsidR="002B44B4" w:rsidRPr="000169A9">
        <w:t xml:space="preserve">maaparandussüsteemi maa-ala määramisel arvesse mitte rohkem kui pool maaeluministri 6. mai 2019. a määruses </w:t>
      </w:r>
      <w:r w:rsidR="00F066E3" w:rsidRPr="000169A9">
        <w:t xml:space="preserve">nr 45 </w:t>
      </w:r>
      <w:r w:rsidR="002B44B4" w:rsidRPr="000169A9">
        <w:t>„Maaparandussüsteemi projekteerimisnormid“ kehtestatud kuivenduskraavide vahekaugusest. Samuti ei või</w:t>
      </w:r>
      <w:r w:rsidR="009555D0" w:rsidRPr="000169A9">
        <w:t xml:space="preserve"> kraavide vahekaugus</w:t>
      </w:r>
      <w:r w:rsidR="002B44B4" w:rsidRPr="000169A9">
        <w:t xml:space="preserve"> olla suurem ega väiksem kui pool projekteerimisnormide</w:t>
      </w:r>
      <w:r w:rsidR="00421672" w:rsidRPr="000169A9">
        <w:t xml:space="preserve"> vastavatest</w:t>
      </w:r>
      <w:r w:rsidR="002B44B4" w:rsidRPr="000169A9">
        <w:t xml:space="preserve"> suurimatest või vähimatest väärtustest. </w:t>
      </w:r>
      <w:r w:rsidR="00421672" w:rsidRPr="000169A9">
        <w:t>Näiteks</w:t>
      </w:r>
      <w:r w:rsidR="00054B1A">
        <w:t>,</w:t>
      </w:r>
      <w:r w:rsidR="00421672" w:rsidRPr="000169A9">
        <w:t xml:space="preserve"> valdavalt angervaksa kasvukohatüübiga metsas on projekteerimisnormide kohane kraavide vahekaugus 120 kuni 180 m</w:t>
      </w:r>
      <w:r w:rsidR="00091167" w:rsidRPr="000169A9">
        <w:t>eetrit</w:t>
      </w:r>
      <w:r w:rsidR="00421672" w:rsidRPr="000169A9">
        <w:t>, siis saab kuivendusvõrgu maa-ala ulatuse määrata 60</w:t>
      </w:r>
      <w:r w:rsidR="00421672" w:rsidRPr="00B05EF8">
        <w:t xml:space="preserve"> kuni 90 m</w:t>
      </w:r>
      <w:r w:rsidR="00091167">
        <w:t>eetrit</w:t>
      </w:r>
      <w:r w:rsidR="006E6250" w:rsidRPr="00B05EF8">
        <w:t xml:space="preserve"> (mitte näiteks 50 või 110 m</w:t>
      </w:r>
      <w:r w:rsidR="00091167">
        <w:t>eetrit</w:t>
      </w:r>
      <w:r w:rsidR="006E6250" w:rsidRPr="00B05EF8">
        <w:t>).</w:t>
      </w:r>
      <w:r w:rsidR="00E153BF" w:rsidRPr="00B05EF8">
        <w:t xml:space="preserve"> Sõltumata sellest, kas süsteemi maa-ala määrab </w:t>
      </w:r>
      <w:proofErr w:type="spellStart"/>
      <w:r w:rsidR="00E153BF" w:rsidRPr="00B05EF8">
        <w:t>MaRu</w:t>
      </w:r>
      <w:proofErr w:type="spellEnd"/>
      <w:r w:rsidR="00E153BF" w:rsidRPr="00B05EF8">
        <w:t xml:space="preserve"> ise või </w:t>
      </w:r>
      <w:r w:rsidR="00091167" w:rsidRPr="00B05EF8">
        <w:t xml:space="preserve">kantakse </w:t>
      </w:r>
      <w:r w:rsidR="00E153BF" w:rsidRPr="00B05EF8">
        <w:t>see mõõdistusjoonisel esitatud andmete alusel registrisse, on see esialgne, lihtsustatud korras registrisse kantav süsteemi maa-ala. Hiljem, kui maaparandussüsteem rekonstrueeritakse, võib maaparandussüsteemi maa-ala täpsustuda.</w:t>
      </w:r>
      <w:r w:rsidR="00091167">
        <w:t xml:space="preserve"> </w:t>
      </w:r>
    </w:p>
    <w:p w14:paraId="45189292" w14:textId="77777777" w:rsidR="00421672" w:rsidRPr="00B05EF8" w:rsidRDefault="00421672" w:rsidP="0036607E">
      <w:pPr>
        <w:jc w:val="both"/>
        <w:rPr>
          <w:color w:val="EE0000"/>
        </w:rPr>
      </w:pPr>
    </w:p>
    <w:p w14:paraId="70CC4539" w14:textId="676B2D29" w:rsidR="00F01561" w:rsidRPr="00B05EF8" w:rsidRDefault="00F01561" w:rsidP="00F01561">
      <w:pPr>
        <w:jc w:val="both"/>
      </w:pPr>
      <w:proofErr w:type="spellStart"/>
      <w:r w:rsidRPr="008B5ECB">
        <w:t>MaaParS</w:t>
      </w:r>
      <w:proofErr w:type="spellEnd"/>
      <w:r w:rsidRPr="008B5ECB">
        <w:t>-i § 98</w:t>
      </w:r>
      <w:r w:rsidRPr="008B5ECB">
        <w:rPr>
          <w:vertAlign w:val="superscript"/>
        </w:rPr>
        <w:t>1</w:t>
      </w:r>
      <w:r w:rsidRPr="008B5ECB">
        <w:t xml:space="preserve"> </w:t>
      </w:r>
      <w:r w:rsidRPr="00F01561">
        <w:t>l</w:t>
      </w:r>
      <w:r>
        <w:t>õikes 1 nimetatud</w:t>
      </w:r>
      <w:r w:rsidRPr="00B05EF8">
        <w:t xml:space="preserve"> </w:t>
      </w:r>
      <w:r>
        <w:t>maaparandussüsteemi</w:t>
      </w:r>
      <w:r w:rsidRPr="00B05EF8">
        <w:t xml:space="preserve"> andmehõive korras maaparandussüsteemide registrisse kandmisel ei ole süsteemi omaniku tahteavaldus vajalik.</w:t>
      </w:r>
      <w:r>
        <w:t xml:space="preserve"> </w:t>
      </w:r>
      <w:proofErr w:type="spellStart"/>
      <w:r>
        <w:t>MaRu</w:t>
      </w:r>
      <w:r w:rsidR="008F49B4">
        <w:t>-</w:t>
      </w:r>
      <w:r>
        <w:t>l</w:t>
      </w:r>
      <w:proofErr w:type="spellEnd"/>
      <w:r>
        <w:t xml:space="preserve"> on vajalikud andmed selleks olemas ning kui maaomanik ei soovi süsteemi rekonstrueerida, siis puuduvad tal ka maaparandusseadusest tulenevad kohustused, sh hoiukohustus (</w:t>
      </w:r>
      <w:proofErr w:type="spellStart"/>
      <w:r w:rsidRPr="008B5ECB">
        <w:t>MaaParS</w:t>
      </w:r>
      <w:proofErr w:type="spellEnd"/>
      <w:r w:rsidRPr="008B5ECB">
        <w:t>-i § 98</w:t>
      </w:r>
      <w:r w:rsidRPr="008B5ECB">
        <w:rPr>
          <w:vertAlign w:val="superscript"/>
        </w:rPr>
        <w:t>1</w:t>
      </w:r>
      <w:r w:rsidRPr="008B5ECB">
        <w:t xml:space="preserve"> </w:t>
      </w:r>
      <w:r>
        <w:t>lg 8).</w:t>
      </w:r>
      <w:r w:rsidRPr="00B05EF8">
        <w:t xml:space="preserve"> </w:t>
      </w:r>
      <w:proofErr w:type="spellStart"/>
      <w:r w:rsidR="001B3CEA" w:rsidRPr="00B05EF8">
        <w:t>MaRu</w:t>
      </w:r>
      <w:proofErr w:type="spellEnd"/>
      <w:r w:rsidR="001B3CEA" w:rsidRPr="00B05EF8">
        <w:t xml:space="preserve"> </w:t>
      </w:r>
      <w:r w:rsidR="000C76F0">
        <w:t>maaparandushoiu</w:t>
      </w:r>
      <w:r w:rsidR="001B3CEA" w:rsidRPr="00B05EF8">
        <w:t>tööde tegemise üle järelevalvet ei tee. Siiski tuleb maaparandushoiutöid teha hea tava kohaselt ehk eelkõige veekeskkonda säästvalt ning põhimõttel, nii palju kui vajalik ja nii vähe kui võimalik</w:t>
      </w:r>
      <w:r w:rsidR="000C76F0">
        <w:t xml:space="preserve"> (</w:t>
      </w:r>
      <w:proofErr w:type="spellStart"/>
      <w:r w:rsidR="000C76F0" w:rsidRPr="008B5ECB">
        <w:t>MaaParS</w:t>
      </w:r>
      <w:proofErr w:type="spellEnd"/>
      <w:r w:rsidR="000C76F0" w:rsidRPr="008B5ECB">
        <w:t>-i § 98</w:t>
      </w:r>
      <w:r w:rsidR="000C76F0" w:rsidRPr="008B5ECB">
        <w:rPr>
          <w:vertAlign w:val="superscript"/>
        </w:rPr>
        <w:t>1</w:t>
      </w:r>
      <w:r w:rsidR="000C76F0" w:rsidRPr="008B5ECB">
        <w:t xml:space="preserve"> </w:t>
      </w:r>
      <w:r w:rsidR="000C76F0">
        <w:t>lg 9)</w:t>
      </w:r>
      <w:r w:rsidR="001B3CEA" w:rsidRPr="00B05EF8">
        <w:t xml:space="preserve">. </w:t>
      </w:r>
      <w:r w:rsidRPr="00B05EF8">
        <w:t xml:space="preserve">Kui süsteem </w:t>
      </w:r>
      <w:r>
        <w:t xml:space="preserve">aga </w:t>
      </w:r>
      <w:r w:rsidRPr="00B05EF8">
        <w:t xml:space="preserve">rekonstrueeritakse, siis </w:t>
      </w:r>
      <w:r w:rsidR="006B4EFA">
        <w:t xml:space="preserve">kohalduvad rekonstrueerimisele kõik maaparandusseaduses sätestatud ehitamisega seotud nõuded. </w:t>
      </w:r>
      <w:r w:rsidR="006B4EFA" w:rsidRPr="00B05EF8">
        <w:t>Uurimis- ja projekteerimistööde käigus määratakse süsteemile eesvool, mis kasutusloa andmisel kantakse maaparandussüsteemide registrisse. Samuti võib uurimis- ja projekteerimistööde käigus täpsustuda maaparandussüsteemi maa-ala vastavalt metsa kasvukoha tüübile. Rekonstrueerimise järgselt kohalduvad süsteemile kõik maaparandusseaduses sätestatud nõuded, sealhulgas maaparandushoiu kohustus</w:t>
      </w:r>
      <w:r w:rsidR="006B4EFA">
        <w:t xml:space="preserve"> </w:t>
      </w:r>
      <w:r w:rsidR="001B3CEA">
        <w:t>(</w:t>
      </w:r>
      <w:proofErr w:type="spellStart"/>
      <w:r w:rsidR="001B3CEA" w:rsidRPr="008B5ECB">
        <w:t>MaaParS</w:t>
      </w:r>
      <w:proofErr w:type="spellEnd"/>
      <w:r w:rsidR="001B3CEA" w:rsidRPr="008B5ECB">
        <w:t>-i § 98</w:t>
      </w:r>
      <w:r w:rsidR="001B3CEA" w:rsidRPr="008B5ECB">
        <w:rPr>
          <w:vertAlign w:val="superscript"/>
        </w:rPr>
        <w:t>1</w:t>
      </w:r>
      <w:r w:rsidR="001B3CEA" w:rsidRPr="008B5ECB">
        <w:t xml:space="preserve"> </w:t>
      </w:r>
      <w:proofErr w:type="spellStart"/>
      <w:r w:rsidR="001B3CEA">
        <w:t>lg-d</w:t>
      </w:r>
      <w:proofErr w:type="spellEnd"/>
      <w:r w:rsidR="001B3CEA">
        <w:t xml:space="preserve"> 10 ja 11)</w:t>
      </w:r>
      <w:r w:rsidRPr="00B05EF8">
        <w:t>. Maaparandu</w:t>
      </w:r>
      <w:r>
        <w:t>s</w:t>
      </w:r>
      <w:r w:rsidRPr="00B05EF8">
        <w:t xml:space="preserve">süsteemi omanike teadmata neile </w:t>
      </w:r>
      <w:r>
        <w:t xml:space="preserve">seadusest tulenevaid </w:t>
      </w:r>
      <w:r w:rsidRPr="00B05EF8">
        <w:t>kohustus</w:t>
      </w:r>
      <w:r>
        <w:t>i</w:t>
      </w:r>
      <w:r w:rsidRPr="00B05EF8">
        <w:t xml:space="preserve"> ei teki, sest rekonstrueerimiseks on vajalik taotleda projekteerimistingimused, ehitusluba ja kasutusluba ning selleks on vajalik kõigi maaparandussüsteemi omanike nõusolek.</w:t>
      </w:r>
    </w:p>
    <w:p w14:paraId="60502FE3" w14:textId="77777777" w:rsidR="00F01561" w:rsidRDefault="00F01561" w:rsidP="0036607E">
      <w:pPr>
        <w:jc w:val="both"/>
      </w:pPr>
    </w:p>
    <w:p w14:paraId="3E4BB922" w14:textId="22938DB9" w:rsidR="000134E3" w:rsidRPr="00B05EF8" w:rsidRDefault="00421672" w:rsidP="0036607E">
      <w:pPr>
        <w:jc w:val="both"/>
      </w:pPr>
      <w:proofErr w:type="spellStart"/>
      <w:r w:rsidRPr="002A333C">
        <w:t>MaRu</w:t>
      </w:r>
      <w:proofErr w:type="spellEnd"/>
      <w:r w:rsidRPr="002A333C">
        <w:t xml:space="preserve"> </w:t>
      </w:r>
      <w:r w:rsidR="001540CF" w:rsidRPr="00B05EF8">
        <w:t>teavitab maaomanikke</w:t>
      </w:r>
      <w:r w:rsidRPr="00B05EF8">
        <w:t xml:space="preserve"> maaparandu</w:t>
      </w:r>
      <w:r w:rsidR="001B3CEA">
        <w:t>s</w:t>
      </w:r>
      <w:r w:rsidRPr="00B05EF8">
        <w:t>süsteemi registrisse kandmisest</w:t>
      </w:r>
      <w:r w:rsidR="0049223D">
        <w:t xml:space="preserve"> </w:t>
      </w:r>
      <w:r w:rsidR="0049223D">
        <w:rPr>
          <w:rFonts w:eastAsia="Aptos"/>
        </w:rPr>
        <w:t>(</w:t>
      </w:r>
      <w:proofErr w:type="spellStart"/>
      <w:r w:rsidR="0049223D" w:rsidRPr="008B5ECB">
        <w:t>MaaParS</w:t>
      </w:r>
      <w:proofErr w:type="spellEnd"/>
      <w:r w:rsidR="0049223D" w:rsidRPr="008B5ECB">
        <w:t>-i § 98</w:t>
      </w:r>
      <w:r w:rsidR="0049223D" w:rsidRPr="008B5ECB">
        <w:rPr>
          <w:vertAlign w:val="superscript"/>
        </w:rPr>
        <w:t>1</w:t>
      </w:r>
      <w:r w:rsidR="0049223D" w:rsidRPr="008B5ECB">
        <w:t xml:space="preserve"> </w:t>
      </w:r>
      <w:r w:rsidR="0049223D">
        <w:rPr>
          <w:rFonts w:eastAsia="Aptos"/>
        </w:rPr>
        <w:t>lg</w:t>
      </w:r>
      <w:r w:rsidR="008438E6" w:rsidRPr="00A70C8C">
        <w:rPr>
          <w:lang w:eastAsia="et-EE"/>
        </w:rPr>
        <w:t> </w:t>
      </w:r>
      <w:r w:rsidR="0049223D">
        <w:rPr>
          <w:rFonts w:eastAsia="Aptos"/>
        </w:rPr>
        <w:t>7)</w:t>
      </w:r>
      <w:r w:rsidR="001540CF" w:rsidRPr="00B05EF8">
        <w:t>.</w:t>
      </w:r>
      <w:r w:rsidR="007F01B3" w:rsidRPr="00B05EF8">
        <w:t xml:space="preserve"> </w:t>
      </w:r>
    </w:p>
    <w:p w14:paraId="22D2CD29" w14:textId="77777777" w:rsidR="00873711" w:rsidRPr="00B05EF8" w:rsidRDefault="00873711" w:rsidP="0036607E">
      <w:pPr>
        <w:jc w:val="both"/>
      </w:pPr>
    </w:p>
    <w:p w14:paraId="713389B5" w14:textId="599A2014" w:rsidR="006B4EFA" w:rsidRPr="006B4EFA" w:rsidRDefault="006B4EFA" w:rsidP="006B4EFA">
      <w:pPr>
        <w:shd w:val="clear" w:color="auto" w:fill="FFFFFF"/>
        <w:autoSpaceDE/>
        <w:autoSpaceDN/>
        <w:jc w:val="both"/>
        <w:rPr>
          <w:rFonts w:eastAsia="Aptos"/>
        </w:rPr>
      </w:pPr>
      <w:r w:rsidRPr="006B4EFA">
        <w:rPr>
          <w:rFonts w:eastAsia="Aptos"/>
        </w:rPr>
        <w:t xml:space="preserve">Enne </w:t>
      </w:r>
      <w:proofErr w:type="spellStart"/>
      <w:r w:rsidRPr="008B5ECB">
        <w:t>MaaParS</w:t>
      </w:r>
      <w:proofErr w:type="spellEnd"/>
      <w:r w:rsidRPr="008B5ECB">
        <w:t>-i § 98</w:t>
      </w:r>
      <w:r w:rsidRPr="008B5ECB">
        <w:rPr>
          <w:vertAlign w:val="superscript"/>
        </w:rPr>
        <w:t>1</w:t>
      </w:r>
      <w:r w:rsidRPr="008B5ECB">
        <w:t xml:space="preserve"> </w:t>
      </w:r>
      <w:r w:rsidRPr="006B4EFA">
        <w:rPr>
          <w:rFonts w:eastAsia="Aptos"/>
        </w:rPr>
        <w:t>jõustumist alustatud lõikes</w:t>
      </w:r>
      <w:r w:rsidRPr="006B4EFA">
        <w:rPr>
          <w:color w:val="202020"/>
          <w:lang w:eastAsia="et-EE"/>
        </w:rPr>
        <w:t> </w:t>
      </w:r>
      <w:r w:rsidRPr="006B4EFA">
        <w:rPr>
          <w:rFonts w:eastAsia="Aptos"/>
        </w:rPr>
        <w:t xml:space="preserve">1 nimetatud maaparandussüsteemile </w:t>
      </w:r>
      <w:r w:rsidR="008361C5">
        <w:rPr>
          <w:rFonts w:eastAsia="Aptos"/>
        </w:rPr>
        <w:t xml:space="preserve">(see on süsteem, mis asub peamiselt metsamaal) </w:t>
      </w:r>
      <w:r w:rsidRPr="006B4EFA">
        <w:rPr>
          <w:rFonts w:eastAsia="Aptos"/>
        </w:rPr>
        <w:t xml:space="preserve">kasutusloa antuks lugemise menetlusele kohaldatakse </w:t>
      </w:r>
      <w:r>
        <w:rPr>
          <w:rFonts w:eastAsia="Aptos"/>
        </w:rPr>
        <w:t>nimetatud</w:t>
      </w:r>
      <w:r w:rsidRPr="006B4EFA">
        <w:rPr>
          <w:rFonts w:eastAsia="Aptos"/>
        </w:rPr>
        <w:t xml:space="preserve"> paragrahvis sätestatut</w:t>
      </w:r>
      <w:r w:rsidR="00B01DA4">
        <w:rPr>
          <w:rFonts w:eastAsia="Aptos"/>
        </w:rPr>
        <w:t xml:space="preserve"> (</w:t>
      </w:r>
      <w:proofErr w:type="spellStart"/>
      <w:r w:rsidR="00B01DA4" w:rsidRPr="008B5ECB">
        <w:t>MaaParS</w:t>
      </w:r>
      <w:proofErr w:type="spellEnd"/>
      <w:r w:rsidR="00B01DA4" w:rsidRPr="008B5ECB">
        <w:t>-i § 98</w:t>
      </w:r>
      <w:r w:rsidR="00B01DA4" w:rsidRPr="008B5ECB">
        <w:rPr>
          <w:vertAlign w:val="superscript"/>
        </w:rPr>
        <w:t>1</w:t>
      </w:r>
      <w:r w:rsidR="00B01DA4" w:rsidRPr="008B5ECB">
        <w:t xml:space="preserve"> </w:t>
      </w:r>
      <w:r w:rsidR="00B01DA4">
        <w:rPr>
          <w:rFonts w:eastAsia="Aptos"/>
        </w:rPr>
        <w:t>lg 12)</w:t>
      </w:r>
      <w:r w:rsidRPr="006B4EFA">
        <w:rPr>
          <w:rFonts w:eastAsia="Aptos"/>
        </w:rPr>
        <w:t>.</w:t>
      </w:r>
      <w:r>
        <w:rPr>
          <w:rFonts w:eastAsia="Aptos"/>
        </w:rPr>
        <w:t xml:space="preserve"> See tähendab, et </w:t>
      </w:r>
      <w:r w:rsidR="001D0FBC">
        <w:rPr>
          <w:rFonts w:eastAsia="Aptos"/>
        </w:rPr>
        <w:t>e</w:t>
      </w:r>
      <w:r w:rsidR="001D0FBC" w:rsidRPr="008B5ECB">
        <w:rPr>
          <w:rFonts w:eastAsia="Aptos"/>
        </w:rPr>
        <w:t>nne 2003.</w:t>
      </w:r>
      <w:r w:rsidR="001D0FBC" w:rsidRPr="008B5ECB">
        <w:rPr>
          <w:color w:val="202020"/>
          <w:lang w:eastAsia="et-EE"/>
        </w:rPr>
        <w:t> </w:t>
      </w:r>
      <w:r w:rsidR="001D0FBC" w:rsidRPr="008B5ECB">
        <w:rPr>
          <w:rFonts w:eastAsia="Aptos"/>
        </w:rPr>
        <w:t>aasta 1.</w:t>
      </w:r>
      <w:r w:rsidR="001D0FBC" w:rsidRPr="008B5ECB">
        <w:rPr>
          <w:color w:val="202020"/>
          <w:lang w:eastAsia="et-EE"/>
        </w:rPr>
        <w:t> </w:t>
      </w:r>
      <w:r w:rsidR="001D0FBC" w:rsidRPr="008B5ECB">
        <w:rPr>
          <w:rFonts w:eastAsia="Aptos"/>
        </w:rPr>
        <w:t xml:space="preserve">juulit ehitatud </w:t>
      </w:r>
      <w:r w:rsidR="001D0FBC">
        <w:rPr>
          <w:rFonts w:eastAsia="Aptos"/>
        </w:rPr>
        <w:t xml:space="preserve">ja peamiselt metsamaal paiknevate süsteemide kasutusloa antuks lugemise </w:t>
      </w:r>
      <w:r>
        <w:rPr>
          <w:rFonts w:eastAsia="Aptos"/>
        </w:rPr>
        <w:t xml:space="preserve">menetlused, mis algasid enne selle paragrahvi jõustumist ning </w:t>
      </w:r>
      <w:proofErr w:type="spellStart"/>
      <w:r w:rsidRPr="008B5ECB">
        <w:t>MaaParS</w:t>
      </w:r>
      <w:proofErr w:type="spellEnd"/>
      <w:r w:rsidRPr="008B5ECB">
        <w:t>-i §</w:t>
      </w:r>
      <w:r>
        <w:t xml:space="preserve">-de 99 ja 100 alusel, lõpetatakse </w:t>
      </w:r>
      <w:proofErr w:type="spellStart"/>
      <w:r w:rsidRPr="008B5ECB">
        <w:t>MaaParS</w:t>
      </w:r>
      <w:proofErr w:type="spellEnd"/>
      <w:r w:rsidRPr="008B5ECB">
        <w:t>-i § 98</w:t>
      </w:r>
      <w:r w:rsidRPr="008B5ECB">
        <w:rPr>
          <w:vertAlign w:val="superscript"/>
        </w:rPr>
        <w:t>1</w:t>
      </w:r>
      <w:r>
        <w:rPr>
          <w:vertAlign w:val="superscript"/>
        </w:rPr>
        <w:t xml:space="preserve"> </w:t>
      </w:r>
      <w:r w:rsidRPr="002A333C">
        <w:t>sätestatu kohaselt.</w:t>
      </w:r>
      <w:r>
        <w:t xml:space="preserve"> </w:t>
      </w:r>
      <w:r w:rsidR="008361C5">
        <w:t>See</w:t>
      </w:r>
      <w:r w:rsidRPr="00B05EF8">
        <w:t xml:space="preserve"> on vajalik seetõttu, et </w:t>
      </w:r>
      <w:r>
        <w:t xml:space="preserve">metsamaa </w:t>
      </w:r>
      <w:r w:rsidRPr="00B05EF8">
        <w:t xml:space="preserve">omanikud, kes tänaseks juba on esitanud taotlused maaparandussüsteemi registrisse kandmiseks, kuid kelle taotluste menetlemine on osutunud aeganõudvaks, saaksid oma maal olevad maaparandussüsteemid siiski </w:t>
      </w:r>
      <w:r>
        <w:t xml:space="preserve">võimalikult kiiresti </w:t>
      </w:r>
      <w:r w:rsidRPr="00B05EF8">
        <w:t>registrisse kantud.</w:t>
      </w:r>
      <w:r w:rsidR="008361C5">
        <w:t xml:space="preserve"> </w:t>
      </w:r>
      <w:proofErr w:type="spellStart"/>
      <w:r w:rsidR="008361C5" w:rsidRPr="008B5ECB">
        <w:t>MaaParS</w:t>
      </w:r>
      <w:proofErr w:type="spellEnd"/>
      <w:r w:rsidR="008361C5" w:rsidRPr="008B5ECB">
        <w:t>-i §</w:t>
      </w:r>
      <w:r w:rsidR="008361C5">
        <w:t>-s</w:t>
      </w:r>
      <w:r w:rsidR="008361C5" w:rsidRPr="008B5ECB">
        <w:t xml:space="preserve"> 98</w:t>
      </w:r>
      <w:r w:rsidR="008361C5" w:rsidRPr="008B5ECB">
        <w:rPr>
          <w:vertAlign w:val="superscript"/>
        </w:rPr>
        <w:t>1</w:t>
      </w:r>
      <w:r w:rsidR="008361C5" w:rsidRPr="008B5ECB">
        <w:t xml:space="preserve"> </w:t>
      </w:r>
      <w:r w:rsidR="008361C5">
        <w:t xml:space="preserve">sätestatud regulatsioon peaks selliste süsteemide arvele võtmist oluliselt kiirendama. </w:t>
      </w:r>
      <w:r w:rsidR="00B4391D">
        <w:t>Põhjalikumad selgitused metsamaal paiknevate süsteemide kohta erisuse tegemiseks on toodud seletuskirja punktis 2.2.</w:t>
      </w:r>
    </w:p>
    <w:p w14:paraId="6136E2DB" w14:textId="77777777" w:rsidR="006B4EFA" w:rsidRPr="006B4EFA" w:rsidRDefault="006B4EFA" w:rsidP="006B4EFA">
      <w:pPr>
        <w:shd w:val="clear" w:color="auto" w:fill="FFFFFF"/>
        <w:autoSpaceDE/>
        <w:autoSpaceDN/>
        <w:jc w:val="both"/>
        <w:rPr>
          <w:rFonts w:eastAsia="Aptos"/>
        </w:rPr>
      </w:pPr>
    </w:p>
    <w:p w14:paraId="11A9E060" w14:textId="63B2E421" w:rsidR="006B4EFA" w:rsidRPr="006B4EFA" w:rsidRDefault="006B4EFA" w:rsidP="002A333C">
      <w:pPr>
        <w:shd w:val="clear" w:color="auto" w:fill="FFFFFF"/>
        <w:jc w:val="both"/>
        <w:rPr>
          <w:rFonts w:eastAsia="Aptos"/>
        </w:rPr>
      </w:pPr>
      <w:bookmarkStart w:id="14" w:name="_Hlk201247386"/>
      <w:r w:rsidRPr="002A333C">
        <w:rPr>
          <w:rFonts w:eastAsia="Aptos"/>
        </w:rPr>
        <w:t>Enne 2003.</w:t>
      </w:r>
      <w:r w:rsidRPr="002A333C">
        <w:rPr>
          <w:color w:val="202020"/>
          <w:lang w:eastAsia="et-EE"/>
        </w:rPr>
        <w:t> </w:t>
      </w:r>
      <w:r w:rsidRPr="002A333C">
        <w:rPr>
          <w:rFonts w:eastAsia="Aptos"/>
        </w:rPr>
        <w:t>aasta 1.</w:t>
      </w:r>
      <w:r w:rsidRPr="002A333C">
        <w:rPr>
          <w:color w:val="202020"/>
          <w:lang w:eastAsia="et-EE"/>
        </w:rPr>
        <w:t> </w:t>
      </w:r>
      <w:r w:rsidRPr="002A333C">
        <w:rPr>
          <w:rFonts w:eastAsia="Aptos"/>
        </w:rPr>
        <w:t xml:space="preserve">juulit ehitatud maaparandussüsteemi, mis on maaparandussüsteemide registrisse kandmata </w:t>
      </w:r>
      <w:r w:rsidR="00B01DA4">
        <w:rPr>
          <w:rFonts w:eastAsia="Aptos"/>
        </w:rPr>
        <w:t>ning</w:t>
      </w:r>
      <w:r w:rsidRPr="002A333C">
        <w:rPr>
          <w:rFonts w:eastAsia="Aptos"/>
        </w:rPr>
        <w:t xml:space="preserve"> mis ei </w:t>
      </w:r>
      <w:r w:rsidR="00C63EF7" w:rsidRPr="00C63EF7">
        <w:rPr>
          <w:rFonts w:eastAsia="Aptos"/>
        </w:rPr>
        <w:t>paikne peamiselt metsamaa kõlvikuna maakatastrisse kantud metsamaal ja</w:t>
      </w:r>
      <w:r w:rsidR="00B01DA4">
        <w:rPr>
          <w:rFonts w:eastAsia="Aptos"/>
        </w:rPr>
        <w:t xml:space="preserve"> ei ole </w:t>
      </w:r>
      <w:r w:rsidR="00C63EF7" w:rsidRPr="00C63EF7">
        <w:rPr>
          <w:rFonts w:eastAsia="Aptos"/>
        </w:rPr>
        <w:t xml:space="preserve">kantud </w:t>
      </w:r>
      <w:r w:rsidR="00B01DA4">
        <w:rPr>
          <w:rFonts w:eastAsia="Aptos"/>
        </w:rPr>
        <w:t>ETAK-</w:t>
      </w:r>
      <w:proofErr w:type="spellStart"/>
      <w:r w:rsidR="00B01DA4">
        <w:rPr>
          <w:rFonts w:eastAsia="Aptos"/>
        </w:rPr>
        <w:t>isse</w:t>
      </w:r>
      <w:proofErr w:type="spellEnd"/>
      <w:r w:rsidRPr="002A333C">
        <w:rPr>
          <w:rFonts w:eastAsia="Aptos"/>
        </w:rPr>
        <w:t xml:space="preserv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w:t>
      </w:r>
      <w:r w:rsidR="00B13926">
        <w:rPr>
          <w:rFonts w:eastAsia="Aptos"/>
        </w:rPr>
        <w:t xml:space="preserve">jõustumise ajaks pooleliolevale </w:t>
      </w:r>
      <w:r w:rsidRPr="002A333C">
        <w:rPr>
          <w:rFonts w:eastAsia="Aptos"/>
        </w:rPr>
        <w:t>kasutusloa antuks lugemise menetlusele kohaldatakse enne</w:t>
      </w:r>
      <w:r w:rsidR="00B01DA4" w:rsidRPr="00B01DA4">
        <w:t xml:space="preserve"> </w:t>
      </w:r>
      <w:proofErr w:type="spellStart"/>
      <w:r w:rsidR="00B01DA4" w:rsidRPr="008B5ECB">
        <w:t>MaaParS</w:t>
      </w:r>
      <w:proofErr w:type="spellEnd"/>
      <w:r w:rsidR="00B01DA4" w:rsidRPr="008B5ECB">
        <w:t>-i § 98</w:t>
      </w:r>
      <w:r w:rsidR="00B01DA4" w:rsidRPr="008B5ECB">
        <w:rPr>
          <w:vertAlign w:val="superscript"/>
        </w:rPr>
        <w:t>1</w:t>
      </w:r>
      <w:r w:rsidRPr="002A333C">
        <w:rPr>
          <w:rFonts w:eastAsia="Aptos"/>
        </w:rPr>
        <w:t xml:space="preserve"> jõustumist kehtinud õigusnorme, välja arvatud käesoleva seaduse § 102</w:t>
      </w:r>
      <w:r w:rsidR="00B01DA4">
        <w:rPr>
          <w:rFonts w:eastAsia="Aptos"/>
        </w:rPr>
        <w:t xml:space="preserve"> (</w:t>
      </w:r>
      <w:proofErr w:type="spellStart"/>
      <w:r w:rsidR="00B01DA4" w:rsidRPr="008B5ECB">
        <w:t>MaaParS</w:t>
      </w:r>
      <w:proofErr w:type="spellEnd"/>
      <w:r w:rsidR="00B01DA4" w:rsidRPr="008B5ECB">
        <w:t>-i § 98</w:t>
      </w:r>
      <w:r w:rsidR="00B01DA4" w:rsidRPr="008B5ECB">
        <w:rPr>
          <w:vertAlign w:val="superscript"/>
        </w:rPr>
        <w:t>1</w:t>
      </w:r>
      <w:r w:rsidR="00B01DA4" w:rsidRPr="008B5ECB">
        <w:t xml:space="preserve"> </w:t>
      </w:r>
      <w:r w:rsidR="00B01DA4">
        <w:rPr>
          <w:rFonts w:eastAsia="Aptos"/>
        </w:rPr>
        <w:t>lg 13)</w:t>
      </w:r>
      <w:r w:rsidR="00B01DA4" w:rsidRPr="006B4EFA">
        <w:rPr>
          <w:rFonts w:eastAsia="Aptos"/>
        </w:rPr>
        <w:t>.</w:t>
      </w:r>
      <w:bookmarkEnd w:id="14"/>
      <w:r w:rsidR="00B01DA4">
        <w:rPr>
          <w:rFonts w:eastAsia="Aptos"/>
        </w:rPr>
        <w:t xml:space="preserve"> See tähendab, et põllumajandusmaal paiknevate maaparandussüsteemide arvele võtmise menetlused </w:t>
      </w:r>
      <w:r w:rsidR="00B13926">
        <w:rPr>
          <w:rFonts w:eastAsia="Aptos"/>
        </w:rPr>
        <w:t xml:space="preserve">(millega alustati enne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jõustumist</w:t>
      </w:r>
      <w:r w:rsidR="00B13926">
        <w:rPr>
          <w:rFonts w:eastAsia="Aptos"/>
        </w:rPr>
        <w:t>)</w:t>
      </w:r>
      <w:r w:rsidR="00B13926" w:rsidRPr="008B5ECB">
        <w:rPr>
          <w:rFonts w:eastAsia="Aptos"/>
        </w:rPr>
        <w:t xml:space="preserve"> </w:t>
      </w:r>
      <w:r w:rsidR="00B01DA4">
        <w:rPr>
          <w:rFonts w:eastAsia="Aptos"/>
        </w:rPr>
        <w:t xml:space="preserve">lõpetatakse seni kehtinud </w:t>
      </w:r>
      <w:proofErr w:type="spellStart"/>
      <w:r w:rsidR="00B01DA4" w:rsidRPr="008B5ECB">
        <w:t>MaaParS</w:t>
      </w:r>
      <w:proofErr w:type="spellEnd"/>
      <w:r w:rsidR="00B01DA4" w:rsidRPr="008B5ECB">
        <w:t>-i §</w:t>
      </w:r>
      <w:r w:rsidR="00B01DA4">
        <w:t>-de 99</w:t>
      </w:r>
      <w:r w:rsidR="00B01DA4" w:rsidRPr="00B05EF8">
        <w:t>–</w:t>
      </w:r>
      <w:r w:rsidR="00B01DA4">
        <w:t>101 alusel. Seejuures ei pea arvele võtmine lõppema 2026. aasta 1.</w:t>
      </w:r>
      <w:r w:rsidR="008438E6" w:rsidRPr="00A70C8C">
        <w:rPr>
          <w:lang w:eastAsia="et-EE"/>
        </w:rPr>
        <w:t> </w:t>
      </w:r>
      <w:r w:rsidR="00B01DA4">
        <w:t xml:space="preserve">jaanuaril. </w:t>
      </w:r>
      <w:r w:rsidR="00EF3B1F">
        <w:t>Kuna s</w:t>
      </w:r>
      <w:r w:rsidR="00B01DA4" w:rsidRPr="00B05EF8">
        <w:t xml:space="preserve">uures osas on </w:t>
      </w:r>
      <w:r w:rsidR="00B13926">
        <w:rPr>
          <w:rFonts w:eastAsia="Aptos"/>
        </w:rPr>
        <w:t>e</w:t>
      </w:r>
      <w:r w:rsidR="00B13926" w:rsidRPr="008B5ECB">
        <w:rPr>
          <w:rFonts w:eastAsia="Aptos"/>
        </w:rPr>
        <w:t>nne 2003.</w:t>
      </w:r>
      <w:r w:rsidR="00B13926" w:rsidRPr="008B5ECB">
        <w:rPr>
          <w:color w:val="202020"/>
          <w:lang w:eastAsia="et-EE"/>
        </w:rPr>
        <w:t> </w:t>
      </w:r>
      <w:r w:rsidR="00B13926" w:rsidRPr="008B5ECB">
        <w:rPr>
          <w:rFonts w:eastAsia="Aptos"/>
        </w:rPr>
        <w:t>aasta 1.</w:t>
      </w:r>
      <w:r w:rsidR="00B13926" w:rsidRPr="008B5ECB">
        <w:rPr>
          <w:color w:val="202020"/>
          <w:lang w:eastAsia="et-EE"/>
        </w:rPr>
        <w:t> </w:t>
      </w:r>
      <w:r w:rsidR="00B13926" w:rsidRPr="008B5ECB">
        <w:rPr>
          <w:rFonts w:eastAsia="Aptos"/>
        </w:rPr>
        <w:t xml:space="preserve">juulit ehitatud </w:t>
      </w:r>
      <w:r w:rsidR="00B01DA4" w:rsidRPr="00B05EF8">
        <w:t>põllumajandusmaal paiknevad maaparandussüsteemid registrisse kantud</w:t>
      </w:r>
      <w:r w:rsidR="00EF3B1F">
        <w:t>, siis</w:t>
      </w:r>
      <w:r w:rsidR="00B01DA4">
        <w:t xml:space="preserve"> alates 2026. aasta 1. jaanuarist uusi </w:t>
      </w:r>
      <w:r w:rsidR="00365474">
        <w:t xml:space="preserve">kasutusloa antuks lugemise </w:t>
      </w:r>
      <w:r w:rsidR="00B01DA4">
        <w:t>menetlusi selliste maaparandussüsteemide puhul ei alustata.</w:t>
      </w:r>
      <w:r w:rsidR="00B13926">
        <w:t xml:space="preserve"> Kui sellise süsteemi kasutusloa antuks lugemise menetlust ei oldud enne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jõustumist</w:t>
      </w:r>
      <w:r w:rsidR="00B13926">
        <w:rPr>
          <w:rFonts w:eastAsia="Aptos"/>
        </w:rPr>
        <w:t xml:space="preserve"> alustatud, siis tuleb selle süsteemi arvele võtmiseks </w:t>
      </w:r>
      <w:r w:rsidR="00365474">
        <w:rPr>
          <w:rFonts w:eastAsia="Aptos"/>
        </w:rPr>
        <w:t xml:space="preserve">lähtuda kehtivast maaparandusseadusest (nt taotleda </w:t>
      </w:r>
      <w:r w:rsidR="00365474" w:rsidRPr="000169A9">
        <w:rPr>
          <w:rFonts w:eastAsia="Aptos"/>
        </w:rPr>
        <w:t xml:space="preserve">kasutusluba </w:t>
      </w:r>
      <w:proofErr w:type="spellStart"/>
      <w:r w:rsidR="00365474" w:rsidRPr="000169A9">
        <w:t>MaaParS</w:t>
      </w:r>
      <w:proofErr w:type="spellEnd"/>
      <w:r w:rsidR="00365474" w:rsidRPr="000169A9">
        <w:t xml:space="preserve">-i </w:t>
      </w:r>
      <w:r w:rsidR="00365474" w:rsidRPr="000169A9">
        <w:rPr>
          <w:rFonts w:eastAsia="Aptos"/>
        </w:rPr>
        <w:t>§</w:t>
      </w:r>
      <w:r w:rsidR="00571813" w:rsidRPr="000169A9">
        <w:rPr>
          <w:rFonts w:eastAsia="Aptos"/>
        </w:rPr>
        <w:t>-de</w:t>
      </w:r>
      <w:r w:rsidR="00365474" w:rsidRPr="000169A9">
        <w:rPr>
          <w:rFonts w:eastAsia="Aptos"/>
        </w:rPr>
        <w:t xml:space="preserve"> 31</w:t>
      </w:r>
      <w:r w:rsidR="00571813" w:rsidRPr="000169A9">
        <w:rPr>
          <w:rFonts w:eastAsia="Aptos"/>
        </w:rPr>
        <w:t>–33</w:t>
      </w:r>
      <w:r w:rsidR="00365474" w:rsidRPr="000169A9">
        <w:rPr>
          <w:rFonts w:eastAsia="Aptos"/>
        </w:rPr>
        <w:t xml:space="preserve"> </w:t>
      </w:r>
      <w:r w:rsidR="00571813" w:rsidRPr="000169A9">
        <w:rPr>
          <w:rFonts w:eastAsia="Aptos"/>
        </w:rPr>
        <w:t>kohaselt</w:t>
      </w:r>
      <w:r w:rsidR="002F471E" w:rsidRPr="000169A9">
        <w:rPr>
          <w:rFonts w:eastAsia="Aptos"/>
        </w:rPr>
        <w:t>)</w:t>
      </w:r>
      <w:r w:rsidR="00365474" w:rsidRPr="000169A9">
        <w:rPr>
          <w:rFonts w:eastAsia="Aptos"/>
        </w:rPr>
        <w:t>.</w:t>
      </w:r>
      <w:r w:rsidR="00365474">
        <w:rPr>
          <w:rFonts w:eastAsia="Aptos"/>
        </w:rPr>
        <w:t xml:space="preserve"> </w:t>
      </w:r>
    </w:p>
    <w:p w14:paraId="02272989" w14:textId="77777777" w:rsidR="00C5066B" w:rsidRDefault="00C5066B" w:rsidP="00C5066B">
      <w:pPr>
        <w:jc w:val="both"/>
        <w:rPr>
          <w:b/>
          <w:bCs/>
        </w:rPr>
      </w:pPr>
    </w:p>
    <w:p w14:paraId="778CEDE7" w14:textId="057E17C7" w:rsidR="004E2110" w:rsidRDefault="00C5066B" w:rsidP="00C5066B">
      <w:pPr>
        <w:jc w:val="both"/>
        <w:rPr>
          <w:rFonts w:eastAsia="Calibri"/>
        </w:rPr>
      </w:pPr>
      <w:r w:rsidRPr="00B05EF8">
        <w:rPr>
          <w:b/>
          <w:bCs/>
        </w:rPr>
        <w:t xml:space="preserve">Eelnõu § 1 punktiga </w:t>
      </w:r>
      <w:r w:rsidR="00010A37">
        <w:rPr>
          <w:b/>
          <w:bCs/>
        </w:rPr>
        <w:t>6</w:t>
      </w:r>
      <w:r w:rsidRPr="00B05EF8">
        <w:rPr>
          <w:b/>
          <w:bCs/>
        </w:rPr>
        <w:t xml:space="preserve"> </w:t>
      </w:r>
      <w:r w:rsidRPr="00B05EF8">
        <w:t xml:space="preserve">tunnistatakse </w:t>
      </w:r>
      <w:r w:rsidR="004E2110" w:rsidRPr="00B05EF8">
        <w:rPr>
          <w:rFonts w:eastAsia="Calibri"/>
        </w:rPr>
        <w:t>kehtetuks</w:t>
      </w:r>
      <w:r w:rsidR="004E2110" w:rsidRPr="00B05EF8">
        <w:t xml:space="preserve"> </w:t>
      </w:r>
      <w:proofErr w:type="spellStart"/>
      <w:r w:rsidRPr="00B05EF8">
        <w:t>MaaParS</w:t>
      </w:r>
      <w:proofErr w:type="spellEnd"/>
      <w:r w:rsidRPr="00B05EF8">
        <w:t xml:space="preserve">-i </w:t>
      </w:r>
      <w:r w:rsidR="00CD03A1">
        <w:t>§-d</w:t>
      </w:r>
      <w:r w:rsidRPr="00B05EF8">
        <w:t xml:space="preserve"> </w:t>
      </w:r>
      <w:r w:rsidRPr="00B05EF8">
        <w:rPr>
          <w:rFonts w:eastAsia="Calibri"/>
        </w:rPr>
        <w:t>99</w:t>
      </w:r>
      <w:r w:rsidRPr="00B05EF8">
        <w:rPr>
          <w:rFonts w:eastAsia="Aptos"/>
        </w:rPr>
        <w:t>–</w:t>
      </w:r>
      <w:r w:rsidRPr="00B05EF8">
        <w:rPr>
          <w:rFonts w:eastAsia="Calibri"/>
        </w:rPr>
        <w:t xml:space="preserve">103. </w:t>
      </w:r>
      <w:r w:rsidR="004E2110">
        <w:rPr>
          <w:rFonts w:eastAsia="Calibri"/>
        </w:rPr>
        <w:t>Tegemist on rakendussätete peatüki paragrahvidega, mis reguleerivad</w:t>
      </w:r>
      <w:r w:rsidR="001062B3">
        <w:rPr>
          <w:rFonts w:eastAsia="Calibri"/>
        </w:rPr>
        <w:t>:</w:t>
      </w:r>
      <w:r w:rsidR="004E2110">
        <w:rPr>
          <w:rFonts w:eastAsia="Calibri"/>
        </w:rPr>
        <w:t xml:space="preserve"> </w:t>
      </w:r>
      <w:r w:rsidR="001062B3">
        <w:rPr>
          <w:rFonts w:eastAsia="Calibri"/>
        </w:rPr>
        <w:t xml:space="preserve">1) </w:t>
      </w:r>
      <w:r w:rsidR="004E2110">
        <w:rPr>
          <w:rFonts w:eastAsia="Calibri"/>
        </w:rPr>
        <w:t xml:space="preserve">enne </w:t>
      </w:r>
      <w:r w:rsidR="004E2110" w:rsidRPr="004E2110">
        <w:rPr>
          <w:rFonts w:eastAsia="Calibri"/>
        </w:rPr>
        <w:t xml:space="preserve">2003. aasta </w:t>
      </w:r>
      <w:bookmarkStart w:id="15" w:name="_Hlk201921906"/>
      <w:r w:rsidR="004E2110" w:rsidRPr="004E2110">
        <w:rPr>
          <w:rFonts w:eastAsia="Calibri"/>
        </w:rPr>
        <w:t>1. juulit ehitatud sellise</w:t>
      </w:r>
      <w:r w:rsidR="001062B3">
        <w:rPr>
          <w:rFonts w:eastAsia="Calibri"/>
        </w:rPr>
        <w:t>le</w:t>
      </w:r>
      <w:r w:rsidR="004E2110" w:rsidRPr="004E2110">
        <w:rPr>
          <w:rFonts w:eastAsia="Calibri"/>
        </w:rPr>
        <w:t xml:space="preserve"> maaparandussüsteemile kasutusloa antuks lugemi</w:t>
      </w:r>
      <w:r w:rsidR="004E2110">
        <w:rPr>
          <w:rFonts w:eastAsia="Calibri"/>
        </w:rPr>
        <w:t>st</w:t>
      </w:r>
      <w:r w:rsidR="004E2110" w:rsidRPr="004E2110">
        <w:rPr>
          <w:rFonts w:eastAsia="Calibri"/>
        </w:rPr>
        <w:t>, mis on maaparandussüsteemide registrisse kandmata</w:t>
      </w:r>
      <w:bookmarkEnd w:id="15"/>
      <w:r w:rsidR="001062B3">
        <w:rPr>
          <w:rFonts w:eastAsia="Calibri"/>
        </w:rPr>
        <w:t>; 2) p</w:t>
      </w:r>
      <w:r w:rsidR="001062B3" w:rsidRPr="001062B3">
        <w:rPr>
          <w:rFonts w:eastAsia="Calibri"/>
        </w:rPr>
        <w:t xml:space="preserve">ärast 2003. aasta 1. juulit, kuid enne </w:t>
      </w:r>
      <w:proofErr w:type="spellStart"/>
      <w:r w:rsidR="001062B3">
        <w:rPr>
          <w:rFonts w:eastAsia="Calibri"/>
        </w:rPr>
        <w:t>MaaParS</w:t>
      </w:r>
      <w:proofErr w:type="spellEnd"/>
      <w:r w:rsidR="001062B3">
        <w:rPr>
          <w:rFonts w:eastAsia="Calibri"/>
        </w:rPr>
        <w:t>-i</w:t>
      </w:r>
      <w:r w:rsidR="001062B3" w:rsidRPr="001062B3">
        <w:rPr>
          <w:rFonts w:eastAsia="Calibri"/>
        </w:rPr>
        <w:t xml:space="preserve"> jõustumist ehitatud </w:t>
      </w:r>
      <w:r w:rsidR="001062B3" w:rsidRPr="004E2110">
        <w:rPr>
          <w:rFonts w:eastAsia="Calibri"/>
        </w:rPr>
        <w:t>sellise</w:t>
      </w:r>
      <w:r w:rsidR="001062B3">
        <w:rPr>
          <w:rFonts w:eastAsia="Calibri"/>
        </w:rPr>
        <w:t>le</w:t>
      </w:r>
      <w:r w:rsidR="001062B3" w:rsidRPr="004E2110">
        <w:rPr>
          <w:rFonts w:eastAsia="Calibri"/>
        </w:rPr>
        <w:t xml:space="preserve"> maaparandussüsteemile kasutusloa antuks lugemi</w:t>
      </w:r>
      <w:r w:rsidR="001062B3">
        <w:rPr>
          <w:rFonts w:eastAsia="Calibri"/>
        </w:rPr>
        <w:t>st</w:t>
      </w:r>
      <w:r w:rsidR="001062B3" w:rsidRPr="004E2110">
        <w:rPr>
          <w:rFonts w:eastAsia="Calibri"/>
        </w:rPr>
        <w:t>, mis on maaparandussüsteemide registrisse kandmata</w:t>
      </w:r>
      <w:r w:rsidR="001062B3">
        <w:rPr>
          <w:rFonts w:eastAsia="Calibri"/>
        </w:rPr>
        <w:t>;</w:t>
      </w:r>
      <w:r w:rsidR="001062B3" w:rsidRPr="001062B3">
        <w:t xml:space="preserve"> </w:t>
      </w:r>
      <w:r w:rsidR="001062B3">
        <w:t xml:space="preserve">3) </w:t>
      </w:r>
      <w:r w:rsidR="001062B3">
        <w:rPr>
          <w:rFonts w:eastAsia="Calibri"/>
        </w:rPr>
        <w:t>m</w:t>
      </w:r>
      <w:r w:rsidR="001062B3" w:rsidRPr="001062B3">
        <w:rPr>
          <w:rFonts w:eastAsia="Calibri"/>
        </w:rPr>
        <w:t>õõdistamisjoonise koostami</w:t>
      </w:r>
      <w:r w:rsidR="001062B3">
        <w:rPr>
          <w:rFonts w:eastAsia="Calibri"/>
        </w:rPr>
        <w:t>st</w:t>
      </w:r>
      <w:r w:rsidR="001062B3" w:rsidRPr="001062B3">
        <w:rPr>
          <w:rFonts w:eastAsia="Calibri"/>
        </w:rPr>
        <w:t xml:space="preserve"> ja kinnitami</w:t>
      </w:r>
      <w:r w:rsidR="001062B3">
        <w:rPr>
          <w:rFonts w:eastAsia="Calibri"/>
        </w:rPr>
        <w:t>st; 4) punktides 1 ja 2 nimetatud maaparandussüsteemide registrisse kandmise tähtpäevasid.</w:t>
      </w:r>
    </w:p>
    <w:p w14:paraId="074D88BB" w14:textId="75A0EAD9" w:rsidR="001062B3" w:rsidRDefault="001062B3" w:rsidP="00C5066B">
      <w:pPr>
        <w:jc w:val="both"/>
        <w:rPr>
          <w:rFonts w:eastAsia="Calibri"/>
        </w:rPr>
      </w:pPr>
      <w:r>
        <w:rPr>
          <w:rFonts w:eastAsia="Calibri"/>
        </w:rPr>
        <w:t xml:space="preserve">Kehtiva </w:t>
      </w:r>
      <w:proofErr w:type="spellStart"/>
      <w:r>
        <w:rPr>
          <w:rFonts w:eastAsia="Calibri"/>
        </w:rPr>
        <w:t>MaaParS</w:t>
      </w:r>
      <w:proofErr w:type="spellEnd"/>
      <w:r>
        <w:rPr>
          <w:rFonts w:eastAsia="Calibri"/>
        </w:rPr>
        <w:t xml:space="preserve">-i § 102 kohaselt </w:t>
      </w:r>
      <w:r w:rsidRPr="001062B3">
        <w:rPr>
          <w:rFonts w:eastAsia="Calibri"/>
        </w:rPr>
        <w:t xml:space="preserve">kantakse </w:t>
      </w:r>
      <w:r>
        <w:rPr>
          <w:rFonts w:eastAsia="Calibri"/>
        </w:rPr>
        <w:t>e</w:t>
      </w:r>
      <w:r w:rsidRPr="001062B3">
        <w:rPr>
          <w:rFonts w:eastAsia="Calibri"/>
        </w:rPr>
        <w:t>nne 2003. aasta 1. juulit ehitatud maaparandussüsteem, mis on maaparandussüsteemide registrisse kandmata, käesoleva seaduse §-des 99 ja 100 sätestatud korras registrisse 2026. aasta 1. jaanuariks.</w:t>
      </w:r>
      <w:r w:rsidR="00782B8D">
        <w:rPr>
          <w:rFonts w:eastAsia="Calibri"/>
        </w:rPr>
        <w:t xml:space="preserve"> </w:t>
      </w:r>
      <w:proofErr w:type="spellStart"/>
      <w:r w:rsidR="00782B8D">
        <w:rPr>
          <w:rFonts w:eastAsia="Calibri"/>
        </w:rPr>
        <w:t>MaaParS</w:t>
      </w:r>
      <w:proofErr w:type="spellEnd"/>
      <w:r w:rsidR="00782B8D">
        <w:rPr>
          <w:rFonts w:eastAsia="Calibri"/>
        </w:rPr>
        <w:t xml:space="preserve">-i rakendamise käigus on ilmnenud, et </w:t>
      </w:r>
      <w:r w:rsidR="00782B8D" w:rsidRPr="00782B8D">
        <w:rPr>
          <w:rFonts w:eastAsia="Calibri"/>
        </w:rPr>
        <w:t xml:space="preserve">maaparandussüsteemide registrisse kandmise jätkumine </w:t>
      </w:r>
      <w:r w:rsidR="00782B8D">
        <w:rPr>
          <w:rFonts w:eastAsia="Calibri"/>
        </w:rPr>
        <w:t xml:space="preserve">on </w:t>
      </w:r>
      <w:r w:rsidR="00782B8D" w:rsidRPr="00782B8D">
        <w:rPr>
          <w:rFonts w:eastAsia="Calibri"/>
        </w:rPr>
        <w:t>ka pärast seaduses sätestatud tähtpäeva põhjendatud ja vajalik.</w:t>
      </w:r>
      <w:r w:rsidR="00782B8D">
        <w:rPr>
          <w:rFonts w:eastAsia="Calibri"/>
        </w:rPr>
        <w:t xml:space="preserve"> Seetõttu </w:t>
      </w:r>
      <w:r w:rsidR="00782B8D" w:rsidRPr="00782B8D">
        <w:rPr>
          <w:rFonts w:eastAsia="Calibri"/>
        </w:rPr>
        <w:t xml:space="preserve">täiendatakse </w:t>
      </w:r>
      <w:proofErr w:type="spellStart"/>
      <w:r w:rsidR="00782B8D">
        <w:rPr>
          <w:rFonts w:eastAsia="Calibri"/>
        </w:rPr>
        <w:t>MaaParS</w:t>
      </w:r>
      <w:proofErr w:type="spellEnd"/>
      <w:r w:rsidR="00782B8D">
        <w:rPr>
          <w:rFonts w:eastAsia="Calibri"/>
        </w:rPr>
        <w:t>-i</w:t>
      </w:r>
      <w:r w:rsidR="00782B8D" w:rsidRPr="00782B8D">
        <w:rPr>
          <w:rFonts w:eastAsia="Calibri"/>
        </w:rPr>
        <w:t xml:space="preserve"> §-ga </w:t>
      </w:r>
      <w:bookmarkStart w:id="16" w:name="_Hlk201233413"/>
      <w:r w:rsidR="00782B8D" w:rsidRPr="00782B8D">
        <w:rPr>
          <w:rFonts w:eastAsia="Calibri"/>
        </w:rPr>
        <w:t>98</w:t>
      </w:r>
      <w:r w:rsidR="00782B8D" w:rsidRPr="002A333C">
        <w:rPr>
          <w:rFonts w:eastAsia="Calibri"/>
          <w:vertAlign w:val="superscript"/>
        </w:rPr>
        <w:t>1</w:t>
      </w:r>
      <w:bookmarkEnd w:id="16"/>
      <w:r w:rsidR="00782B8D">
        <w:rPr>
          <w:rFonts w:eastAsia="Calibri"/>
        </w:rPr>
        <w:t>, millega reguleeritakse</w:t>
      </w:r>
      <w:r w:rsidR="00782B8D" w:rsidRPr="00782B8D">
        <w:t xml:space="preserve"> </w:t>
      </w:r>
      <w:r w:rsidR="00782B8D">
        <w:rPr>
          <w:rFonts w:eastAsia="Calibri"/>
        </w:rPr>
        <w:t>e</w:t>
      </w:r>
      <w:r w:rsidR="00782B8D" w:rsidRPr="00782B8D">
        <w:rPr>
          <w:rFonts w:eastAsia="Calibri"/>
        </w:rPr>
        <w:t>nne 2003. aasta 1. juulit ehitatud sellisele maaparandussüsteemile kasutusloa antuks lugemine, mis on maaparandussüsteemide registrisse kandmata</w:t>
      </w:r>
      <w:r w:rsidR="00782B8D">
        <w:rPr>
          <w:rFonts w:eastAsia="Calibri"/>
        </w:rPr>
        <w:t xml:space="preserve">. Uus § </w:t>
      </w:r>
      <w:r w:rsidR="00782B8D" w:rsidRPr="00782B8D">
        <w:rPr>
          <w:rFonts w:eastAsia="Calibri"/>
        </w:rPr>
        <w:t>98</w:t>
      </w:r>
      <w:r w:rsidR="00782B8D" w:rsidRPr="00022710">
        <w:rPr>
          <w:rFonts w:eastAsia="Calibri"/>
          <w:vertAlign w:val="superscript"/>
        </w:rPr>
        <w:t>1</w:t>
      </w:r>
      <w:r w:rsidR="00782B8D">
        <w:rPr>
          <w:rFonts w:eastAsia="Calibri"/>
          <w:vertAlign w:val="superscript"/>
        </w:rPr>
        <w:t xml:space="preserve"> </w:t>
      </w:r>
      <w:r w:rsidR="00782B8D">
        <w:rPr>
          <w:rFonts w:eastAsia="Calibri"/>
        </w:rPr>
        <w:t>asendab §-d 99</w:t>
      </w:r>
      <w:r w:rsidR="00782B8D" w:rsidRPr="00B05EF8">
        <w:rPr>
          <w:rFonts w:eastAsia="Aptos"/>
        </w:rPr>
        <w:t>–</w:t>
      </w:r>
      <w:r w:rsidR="00782B8D" w:rsidRPr="00B05EF8">
        <w:rPr>
          <w:rFonts w:eastAsia="Calibri"/>
        </w:rPr>
        <w:t>10</w:t>
      </w:r>
      <w:r w:rsidR="00782B8D">
        <w:rPr>
          <w:rFonts w:eastAsia="Calibri"/>
        </w:rPr>
        <w:t xml:space="preserve">2, mistõttu ei ole vajadust nimetatud paragrahvide </w:t>
      </w:r>
      <w:r w:rsidR="005B5DDB">
        <w:rPr>
          <w:rFonts w:eastAsia="Calibri"/>
        </w:rPr>
        <w:t>kehtima jätmiseks. Edaspidi on</w:t>
      </w:r>
      <w:r w:rsidR="00463E55">
        <w:rPr>
          <w:rFonts w:eastAsia="Calibri"/>
        </w:rPr>
        <w:t xml:space="preserve"> </w:t>
      </w:r>
      <w:r w:rsidR="005B5DDB">
        <w:rPr>
          <w:rFonts w:eastAsia="Calibri"/>
        </w:rPr>
        <w:t xml:space="preserve">nimetatud maaparandussüsteemile </w:t>
      </w:r>
      <w:r w:rsidR="00463E55">
        <w:rPr>
          <w:rFonts w:eastAsia="Calibri"/>
        </w:rPr>
        <w:t xml:space="preserve">(mis paikneb peamiselt metsamaal) </w:t>
      </w:r>
      <w:r w:rsidR="005B5DDB">
        <w:rPr>
          <w:rFonts w:eastAsia="Calibri"/>
        </w:rPr>
        <w:t xml:space="preserve">kasutusloa antuks lugemise tingimused, nõuded mõõdistamisjoonisele, mõõdistamisjoonises sisalduma peavad andmed ja selle esitamine, maaparandussüsteemi rekonstrueerimise ja maaparandushoiunõuetega seonduv reguleeritud kõik ühes paragrahvis. Lisaks on §-s </w:t>
      </w:r>
      <w:r w:rsidR="005B5DDB" w:rsidRPr="00782B8D">
        <w:rPr>
          <w:rFonts w:eastAsia="Calibri"/>
        </w:rPr>
        <w:t>98</w:t>
      </w:r>
      <w:r w:rsidR="005B5DDB" w:rsidRPr="00022710">
        <w:rPr>
          <w:rFonts w:eastAsia="Calibri"/>
          <w:vertAlign w:val="superscript"/>
        </w:rPr>
        <w:t>1</w:t>
      </w:r>
      <w:r w:rsidR="005B5DDB">
        <w:rPr>
          <w:rFonts w:eastAsia="Calibri"/>
          <w:vertAlign w:val="superscript"/>
        </w:rPr>
        <w:t xml:space="preserve"> </w:t>
      </w:r>
      <w:r w:rsidR="005B5DDB">
        <w:rPr>
          <w:rFonts w:eastAsia="Calibri"/>
        </w:rPr>
        <w:t xml:space="preserve">reguleeritud ka see, millised õigusnormid on aluseks </w:t>
      </w:r>
      <w:r w:rsidR="00EB03CE">
        <w:rPr>
          <w:rFonts w:eastAsia="Calibri"/>
        </w:rPr>
        <w:t>kehtiva seaduse alusel alustatud</w:t>
      </w:r>
      <w:r w:rsidR="005B6680">
        <w:rPr>
          <w:rFonts w:eastAsia="Calibri"/>
        </w:rPr>
        <w:t>,</w:t>
      </w:r>
      <w:r w:rsidR="00EB03CE">
        <w:rPr>
          <w:rFonts w:eastAsia="Calibri"/>
        </w:rPr>
        <w:t xml:space="preserve"> kuid veel </w:t>
      </w:r>
      <w:r w:rsidR="005B5DDB">
        <w:rPr>
          <w:rFonts w:eastAsia="Calibri"/>
        </w:rPr>
        <w:t>pooleliolevatele menetlustele</w:t>
      </w:r>
      <w:r w:rsidR="00463E55">
        <w:rPr>
          <w:rFonts w:eastAsia="Calibri"/>
        </w:rPr>
        <w:t xml:space="preserve"> – seda nii metsamaal kui ka põllumajandusmaal paikneva süsteemi puhul</w:t>
      </w:r>
      <w:r w:rsidR="005B5DDB">
        <w:rPr>
          <w:rFonts w:eastAsia="Calibri"/>
        </w:rPr>
        <w:t xml:space="preserve">. </w:t>
      </w:r>
      <w:r w:rsidR="005B307E">
        <w:rPr>
          <w:rFonts w:eastAsia="Calibri"/>
        </w:rPr>
        <w:t>E</w:t>
      </w:r>
      <w:r w:rsidR="005B307E" w:rsidRPr="005B307E">
        <w:rPr>
          <w:rFonts w:eastAsia="Calibri"/>
        </w:rPr>
        <w:t xml:space="preserve">nne 2003. aasta 1. juulit ehitatud </w:t>
      </w:r>
      <w:r w:rsidR="005B307E">
        <w:rPr>
          <w:rFonts w:eastAsia="Calibri"/>
        </w:rPr>
        <w:t>metsamaal ega põllumajandusmaal paikneva</w:t>
      </w:r>
      <w:r w:rsidR="005B5DDB">
        <w:rPr>
          <w:rFonts w:eastAsia="Calibri"/>
        </w:rPr>
        <w:t xml:space="preserve"> maaparandussüsteemi </w:t>
      </w:r>
      <w:r w:rsidR="005B307E">
        <w:rPr>
          <w:rFonts w:eastAsia="Calibri"/>
        </w:rPr>
        <w:t>registrisse kandmiseks</w:t>
      </w:r>
      <w:r w:rsidR="005B5DDB">
        <w:rPr>
          <w:rFonts w:eastAsia="Calibri"/>
        </w:rPr>
        <w:t xml:space="preserve"> edaspidi </w:t>
      </w:r>
      <w:r w:rsidR="005B307E">
        <w:rPr>
          <w:rFonts w:eastAsia="Calibri"/>
        </w:rPr>
        <w:t>kohustuslikku registrisse kandmise tähtpäeva ei sätestata</w:t>
      </w:r>
      <w:r w:rsidR="005B5DDB">
        <w:rPr>
          <w:rFonts w:eastAsia="Calibri"/>
        </w:rPr>
        <w:t>.</w:t>
      </w:r>
      <w:r w:rsidR="005B307E">
        <w:rPr>
          <w:rFonts w:eastAsia="Calibri"/>
        </w:rPr>
        <w:t xml:space="preserve"> </w:t>
      </w:r>
    </w:p>
    <w:p w14:paraId="28ACE8CF" w14:textId="5162ECC2" w:rsidR="00C5066B" w:rsidRPr="00406837" w:rsidRDefault="00856F81" w:rsidP="005347B4">
      <w:pPr>
        <w:jc w:val="both"/>
        <w:rPr>
          <w:rFonts w:eastAsia="Calibri"/>
        </w:rPr>
      </w:pPr>
      <w:proofErr w:type="spellStart"/>
      <w:r>
        <w:rPr>
          <w:rFonts w:eastAsia="Calibri"/>
        </w:rPr>
        <w:t>MaaParS</w:t>
      </w:r>
      <w:proofErr w:type="spellEnd"/>
      <w:r>
        <w:rPr>
          <w:rFonts w:eastAsia="Calibri"/>
        </w:rPr>
        <w:t>-i §-s 103 toodud tähtpäev on juba saabunud. P</w:t>
      </w:r>
      <w:r w:rsidRPr="00856F81">
        <w:rPr>
          <w:rFonts w:eastAsia="Calibri"/>
        </w:rPr>
        <w:t xml:space="preserve">ärast 2003. aasta 1. juulit, kuid enne </w:t>
      </w:r>
      <w:proofErr w:type="spellStart"/>
      <w:r w:rsidRPr="00856F81">
        <w:rPr>
          <w:rFonts w:eastAsia="Calibri"/>
        </w:rPr>
        <w:t>MaaParS</w:t>
      </w:r>
      <w:proofErr w:type="spellEnd"/>
      <w:r w:rsidRPr="00856F81">
        <w:rPr>
          <w:rFonts w:eastAsia="Calibri"/>
        </w:rPr>
        <w:t xml:space="preserve">-i jõustumist ehitatud </w:t>
      </w:r>
      <w:r>
        <w:rPr>
          <w:rFonts w:eastAsia="Calibri"/>
        </w:rPr>
        <w:t>maaparandussüsteem</w:t>
      </w:r>
      <w:r w:rsidRPr="00856F81">
        <w:rPr>
          <w:rFonts w:eastAsia="Calibri"/>
        </w:rPr>
        <w:t>, mis o</w:t>
      </w:r>
      <w:r>
        <w:rPr>
          <w:rFonts w:eastAsia="Calibri"/>
        </w:rPr>
        <w:t>li</w:t>
      </w:r>
      <w:r w:rsidRPr="00856F81">
        <w:rPr>
          <w:rFonts w:eastAsia="Calibri"/>
        </w:rPr>
        <w:t xml:space="preserve"> maaparandussüsteemide registrisse kandmata</w:t>
      </w:r>
      <w:r>
        <w:rPr>
          <w:rFonts w:eastAsia="Calibri"/>
        </w:rPr>
        <w:t xml:space="preserve">, tuli registrisse kanda 2022. aasta 1. jaanuariks. </w:t>
      </w:r>
      <w:r w:rsidR="005347B4">
        <w:rPr>
          <w:rFonts w:eastAsia="Calibri"/>
        </w:rPr>
        <w:t xml:space="preserve">Kuna </w:t>
      </w:r>
      <w:proofErr w:type="spellStart"/>
      <w:r w:rsidR="005347B4">
        <w:rPr>
          <w:rFonts w:eastAsia="Calibri"/>
        </w:rPr>
        <w:t>MaaParS</w:t>
      </w:r>
      <w:proofErr w:type="spellEnd"/>
      <w:r w:rsidR="005347B4">
        <w:rPr>
          <w:rFonts w:eastAsia="Calibri"/>
        </w:rPr>
        <w:t>-i § 103</w:t>
      </w:r>
      <w:r>
        <w:rPr>
          <w:rFonts w:eastAsia="Calibri"/>
        </w:rPr>
        <w:t xml:space="preserve"> viitab </w:t>
      </w:r>
      <w:proofErr w:type="spellStart"/>
      <w:r>
        <w:rPr>
          <w:rFonts w:eastAsia="Calibri"/>
        </w:rPr>
        <w:t>MaaParS</w:t>
      </w:r>
      <w:proofErr w:type="spellEnd"/>
      <w:r>
        <w:rPr>
          <w:rFonts w:eastAsia="Calibri"/>
        </w:rPr>
        <w:t xml:space="preserve">-i §-le 100, </w:t>
      </w:r>
      <w:r w:rsidR="005347B4">
        <w:rPr>
          <w:rFonts w:eastAsia="Calibri"/>
        </w:rPr>
        <w:t>siis</w:t>
      </w:r>
      <w:r>
        <w:rPr>
          <w:rFonts w:eastAsia="Calibri"/>
        </w:rPr>
        <w:t xml:space="preserve"> võib </w:t>
      </w:r>
      <w:r w:rsidR="005347B4">
        <w:rPr>
          <w:rFonts w:eastAsia="Calibri"/>
        </w:rPr>
        <w:t xml:space="preserve">see </w:t>
      </w:r>
      <w:r>
        <w:rPr>
          <w:rFonts w:eastAsia="Calibri"/>
        </w:rPr>
        <w:t xml:space="preserve">tekitada ebaselgust, arvestades, et § 100 tunnistatakse samuti kehtetuks. </w:t>
      </w:r>
      <w:r w:rsidR="005347B4">
        <w:rPr>
          <w:rFonts w:eastAsia="Calibri"/>
        </w:rPr>
        <w:t xml:space="preserve">Eeltoodust tulenevalt on õigusselguse tagamiseks vajalik ka </w:t>
      </w:r>
      <w:proofErr w:type="spellStart"/>
      <w:r w:rsidR="005347B4">
        <w:rPr>
          <w:rFonts w:eastAsia="Calibri"/>
        </w:rPr>
        <w:t>MaaParS</w:t>
      </w:r>
      <w:proofErr w:type="spellEnd"/>
      <w:r w:rsidR="005347B4">
        <w:rPr>
          <w:rFonts w:eastAsia="Calibri"/>
        </w:rPr>
        <w:t>-i § 103 kehtetuks tunnistada.</w:t>
      </w:r>
    </w:p>
    <w:p w14:paraId="6EE76DF2" w14:textId="77777777" w:rsidR="00B53C0F" w:rsidRPr="00B05EF8" w:rsidRDefault="00B53C0F" w:rsidP="0036607E">
      <w:pPr>
        <w:jc w:val="both"/>
        <w:rPr>
          <w:color w:val="0070C0"/>
        </w:rPr>
      </w:pPr>
    </w:p>
    <w:p w14:paraId="239A2C4B" w14:textId="2C588186" w:rsidR="00862410" w:rsidRPr="00B05EF8" w:rsidRDefault="00862410" w:rsidP="0036607E">
      <w:pPr>
        <w:jc w:val="both"/>
        <w:rPr>
          <w:b/>
          <w:bCs/>
        </w:rPr>
      </w:pPr>
      <w:r w:rsidRPr="00B05EF8">
        <w:rPr>
          <w:b/>
          <w:bCs/>
        </w:rPr>
        <w:t>Eelnõu §</w:t>
      </w:r>
      <w:r w:rsidR="003F2301" w:rsidRPr="00B05EF8">
        <w:rPr>
          <w:b/>
          <w:bCs/>
        </w:rPr>
        <w:t>-</w:t>
      </w:r>
      <w:r w:rsidR="0015198A" w:rsidRPr="00B05EF8">
        <w:rPr>
          <w:b/>
          <w:bCs/>
        </w:rPr>
        <w:t>ga</w:t>
      </w:r>
      <w:r w:rsidRPr="00B05EF8">
        <w:rPr>
          <w:b/>
          <w:bCs/>
        </w:rPr>
        <w:t xml:space="preserve"> 2 </w:t>
      </w:r>
      <w:r w:rsidR="003F2301" w:rsidRPr="00B05EF8">
        <w:rPr>
          <w:b/>
          <w:bCs/>
        </w:rPr>
        <w:t>muudetakse</w:t>
      </w:r>
      <w:r w:rsidRPr="00B05EF8">
        <w:rPr>
          <w:b/>
          <w:bCs/>
        </w:rPr>
        <w:t xml:space="preserve"> riigivaraseadu</w:t>
      </w:r>
      <w:r w:rsidR="003F2301" w:rsidRPr="00B05EF8">
        <w:rPr>
          <w:b/>
          <w:bCs/>
        </w:rPr>
        <w:t>st.</w:t>
      </w:r>
    </w:p>
    <w:p w14:paraId="2F611690" w14:textId="77777777" w:rsidR="00916A7C" w:rsidRPr="00B05EF8" w:rsidRDefault="00916A7C" w:rsidP="0036607E">
      <w:pPr>
        <w:jc w:val="both"/>
        <w:rPr>
          <w:b/>
          <w:bCs/>
        </w:rPr>
      </w:pPr>
    </w:p>
    <w:p w14:paraId="08CE4F98" w14:textId="4C988E0A" w:rsidR="003F2301" w:rsidRPr="00B05EF8" w:rsidRDefault="00A20ED7" w:rsidP="0036607E">
      <w:pPr>
        <w:jc w:val="both"/>
      </w:pPr>
      <w:r w:rsidRPr="00B05EF8">
        <w:rPr>
          <w:b/>
          <w:bCs/>
        </w:rPr>
        <w:t xml:space="preserve">Eelnõu </w:t>
      </w:r>
      <w:r w:rsidR="0015198A" w:rsidRPr="00B05EF8">
        <w:rPr>
          <w:b/>
          <w:bCs/>
        </w:rPr>
        <w:t xml:space="preserve">§ </w:t>
      </w:r>
      <w:r w:rsidRPr="00B05EF8">
        <w:rPr>
          <w:b/>
          <w:bCs/>
        </w:rPr>
        <w:t>2 punkti</w:t>
      </w:r>
      <w:r w:rsidR="00195ABC">
        <w:rPr>
          <w:b/>
          <w:bCs/>
        </w:rPr>
        <w:t>ga</w:t>
      </w:r>
      <w:r w:rsidRPr="00B05EF8">
        <w:rPr>
          <w:b/>
          <w:bCs/>
        </w:rPr>
        <w:t xml:space="preserve"> 1</w:t>
      </w:r>
      <w:r w:rsidRPr="00B05EF8">
        <w:t xml:space="preserve"> tunnistatakse </w:t>
      </w:r>
      <w:r w:rsidR="00195ABC" w:rsidRPr="00B05EF8">
        <w:t xml:space="preserve">kehtetuks </w:t>
      </w:r>
      <w:r w:rsidRPr="00B05EF8">
        <w:t xml:space="preserve">riigivaraseaduse § 19 lõige 7. </w:t>
      </w:r>
      <w:r w:rsidR="0015198A" w:rsidRPr="00B05EF8">
        <w:t>Muudatuse kohaselt pole e</w:t>
      </w:r>
      <w:r w:rsidRPr="00B05EF8">
        <w:t xml:space="preserve">daspidi vajalik </w:t>
      </w:r>
      <w:r w:rsidR="0050196C" w:rsidRPr="00B05EF8">
        <w:t xml:space="preserve">riigivara valitsejal või volitatud asutusel </w:t>
      </w:r>
      <w:r w:rsidRPr="00B05EF8">
        <w:t>põllumajanduslikul otstarbel kasutatava maatulundusmaa sihtotstarbega maa (põllumajandusmaa)</w:t>
      </w:r>
      <w:r w:rsidR="00E03971" w:rsidRPr="00B05EF8">
        <w:t xml:space="preserve"> </w:t>
      </w:r>
      <w:r w:rsidRPr="00B05EF8">
        <w:t>kasutamiseks</w:t>
      </w:r>
      <w:r w:rsidR="003F2301" w:rsidRPr="00B05EF8">
        <w:t xml:space="preserve"> andmise</w:t>
      </w:r>
      <w:r w:rsidR="00195ABC">
        <w:t>l</w:t>
      </w:r>
      <w:r w:rsidR="003F2301" w:rsidRPr="00B05EF8">
        <w:t xml:space="preserve"> Regionaal- ja Põllumajandusministeeriumi nõusolekut. N</w:t>
      </w:r>
      <w:r w:rsidRPr="00B05EF8">
        <w:t>õusoleku andmise menetlus</w:t>
      </w:r>
      <w:r w:rsidR="003F2301" w:rsidRPr="00B05EF8">
        <w:t xml:space="preserve"> põllumajanduslikul otstarbel kasutusse andmisel </w:t>
      </w:r>
      <w:r w:rsidR="00316E66" w:rsidRPr="00B05EF8">
        <w:t>on</w:t>
      </w:r>
      <w:r w:rsidR="0015198A" w:rsidRPr="00B05EF8">
        <w:t xml:space="preserve"> loonud</w:t>
      </w:r>
      <w:r w:rsidR="00316E66" w:rsidRPr="00B05EF8">
        <w:t xml:space="preserve"> </w:t>
      </w:r>
      <w:r w:rsidRPr="00B05EF8">
        <w:t>tarbetu</w:t>
      </w:r>
      <w:r w:rsidR="00013E39" w:rsidRPr="00B05EF8">
        <w:t>t</w:t>
      </w:r>
      <w:r w:rsidR="00316E66" w:rsidRPr="00B05EF8">
        <w:t xml:space="preserve"> ja liig</w:t>
      </w:r>
      <w:r w:rsidR="0015198A" w:rsidRPr="00B05EF8">
        <w:t>set</w:t>
      </w:r>
      <w:r w:rsidRPr="00B05EF8">
        <w:t xml:space="preserve"> ressursikulu kõikidele selle menetluse osapooltele</w:t>
      </w:r>
      <w:r w:rsidR="00316E66" w:rsidRPr="00B05EF8">
        <w:t>, kuna</w:t>
      </w:r>
      <w:r w:rsidR="0015198A" w:rsidRPr="00B05EF8">
        <w:t xml:space="preserve"> valdavalt</w:t>
      </w:r>
      <w:r w:rsidR="00316E66" w:rsidRPr="00B05EF8">
        <w:t xml:space="preserve"> jätkub</w:t>
      </w:r>
      <w:r w:rsidR="00DB0FE3" w:rsidRPr="00B05EF8">
        <w:t xml:space="preserve"> põllumajandusmaa</w:t>
      </w:r>
      <w:r w:rsidR="0015198A" w:rsidRPr="00B05EF8">
        <w:t xml:space="preserve"> maakasutus</w:t>
      </w:r>
      <w:r w:rsidR="00316E66" w:rsidRPr="00B05EF8">
        <w:t xml:space="preserve"> nii ehk teisiti põllumajanduslikul eesmärgil</w:t>
      </w:r>
      <w:r w:rsidR="003F2301" w:rsidRPr="00B05EF8">
        <w:t>. Riigivara</w:t>
      </w:r>
      <w:r w:rsidR="00195ABC">
        <w:t xml:space="preserve"> </w:t>
      </w:r>
      <w:r w:rsidR="003F2301" w:rsidRPr="00B05EF8">
        <w:t xml:space="preserve">valitsejate, sh </w:t>
      </w:r>
      <w:proofErr w:type="spellStart"/>
      <w:r w:rsidR="003F2301" w:rsidRPr="00B05EF8">
        <w:t>MaRu</w:t>
      </w:r>
      <w:proofErr w:type="spellEnd"/>
      <w:r w:rsidR="00013E39" w:rsidRPr="00B05EF8">
        <w:t xml:space="preserve"> kui volitatud asutuse</w:t>
      </w:r>
      <w:r w:rsidR="003F2301" w:rsidRPr="00B05EF8">
        <w:t xml:space="preserve"> ülesanne on tagada, et riigi omandis olev põllumajanduslikult kasutatav maa antakse rendile üksnes põllumajanduslikuks kasutamiseks. </w:t>
      </w:r>
      <w:r w:rsidR="00316E66" w:rsidRPr="00B05EF8">
        <w:t>S</w:t>
      </w:r>
      <w:r w:rsidR="003F2301" w:rsidRPr="00B05EF8">
        <w:t>ellega kaasnev Regionaal- ja Põllumajandusministeerium</w:t>
      </w:r>
      <w:r w:rsidR="00195ABC">
        <w:t>i</w:t>
      </w:r>
      <w:r w:rsidR="003F2301" w:rsidRPr="00B05EF8">
        <w:t xml:space="preserve"> nõusoleku andmise menetlus on liigne</w:t>
      </w:r>
      <w:r w:rsidR="00991058" w:rsidRPr="00B05EF8">
        <w:t xml:space="preserve">. </w:t>
      </w:r>
    </w:p>
    <w:p w14:paraId="1DBCF823" w14:textId="77777777" w:rsidR="00A20ED7" w:rsidRPr="00B05EF8" w:rsidRDefault="00A20ED7" w:rsidP="0036607E">
      <w:pPr>
        <w:jc w:val="both"/>
      </w:pPr>
    </w:p>
    <w:p w14:paraId="69C1E402" w14:textId="54F878D7" w:rsidR="009B0806" w:rsidRPr="00B05EF8" w:rsidRDefault="00A20ED7" w:rsidP="0036607E">
      <w:pPr>
        <w:jc w:val="both"/>
      </w:pPr>
      <w:commentRangeStart w:id="17"/>
      <w:r w:rsidRPr="00B05EF8">
        <w:rPr>
          <w:b/>
          <w:bCs/>
        </w:rPr>
        <w:t>Eelnõu § 2 punktiga 2</w:t>
      </w:r>
      <w:r w:rsidR="00013E39" w:rsidRPr="00B05EF8">
        <w:t xml:space="preserve"> </w:t>
      </w:r>
      <w:commentRangeEnd w:id="17"/>
      <w:r w:rsidR="00907FD1">
        <w:rPr>
          <w:rStyle w:val="Kommentaariviide"/>
        </w:rPr>
        <w:commentReference w:id="17"/>
      </w:r>
      <w:r w:rsidR="00013E39" w:rsidRPr="00B05EF8">
        <w:t>muudetakse riigivaraseaduse §</w:t>
      </w:r>
      <w:r w:rsidRPr="00B05EF8">
        <w:t xml:space="preserve"> </w:t>
      </w:r>
      <w:r w:rsidR="00013E39" w:rsidRPr="00B05EF8">
        <w:t xml:space="preserve">37 lõiget 8 ja sama paragrahvi täiendatakse lõikega 9. Muudatuse kohaselt </w:t>
      </w:r>
      <w:r w:rsidR="00B71EF1">
        <w:t>jäetakse</w:t>
      </w:r>
      <w:r w:rsidR="00A337EA" w:rsidRPr="00B05EF8">
        <w:t xml:space="preserve"> riigivaraseaduse</w:t>
      </w:r>
      <w:r w:rsidR="00013E39" w:rsidRPr="00B05EF8">
        <w:t xml:space="preserve"> </w:t>
      </w:r>
      <w:r w:rsidR="00A337EA" w:rsidRPr="00B05EF8">
        <w:t xml:space="preserve">§ 37 lõikest 8 </w:t>
      </w:r>
      <w:r w:rsidR="00B71EF1">
        <w:t xml:space="preserve">välja </w:t>
      </w:r>
      <w:r w:rsidR="00A337EA" w:rsidRPr="00B05EF8">
        <w:t xml:space="preserve">punkt </w:t>
      </w:r>
      <w:r w:rsidR="00A337EA" w:rsidRPr="00584FF6">
        <w:t xml:space="preserve">2, sätestades lõikega 8 Regionaal- ja Põllumajandusministeeriumi </w:t>
      </w:r>
      <w:r w:rsidR="00584FF6">
        <w:t xml:space="preserve">antava </w:t>
      </w:r>
      <w:r w:rsidR="00A337EA" w:rsidRPr="00584FF6">
        <w:t>nõusoleku</w:t>
      </w:r>
      <w:r w:rsidR="00B71EF1" w:rsidRPr="00584FF6">
        <w:t xml:space="preserve"> </w:t>
      </w:r>
      <w:r w:rsidR="00584FF6">
        <w:t>vajaduse</w:t>
      </w:r>
      <w:r w:rsidR="00A337EA" w:rsidRPr="00584FF6">
        <w:t xml:space="preserve"> </w:t>
      </w:r>
      <w:r w:rsidR="00596D1F" w:rsidRPr="00584FF6">
        <w:t xml:space="preserve">üksnes </w:t>
      </w:r>
      <w:r w:rsidR="00A337EA" w:rsidRPr="00584FF6">
        <w:t>põllumajandusmaa võõrandamise</w:t>
      </w:r>
      <w:r w:rsidR="00596D1F" w:rsidRPr="00584FF6">
        <w:t xml:space="preserve"> korral</w:t>
      </w:r>
      <w:r w:rsidR="00A337EA" w:rsidRPr="00584FF6">
        <w:t>.</w:t>
      </w:r>
      <w:r w:rsidR="00A337EA" w:rsidRPr="00B05EF8">
        <w:t xml:space="preserve"> </w:t>
      </w:r>
    </w:p>
    <w:p w14:paraId="1CB79602" w14:textId="77777777" w:rsidR="00916A7C" w:rsidRPr="00B05EF8" w:rsidRDefault="00916A7C" w:rsidP="0036607E">
      <w:pPr>
        <w:jc w:val="both"/>
      </w:pPr>
    </w:p>
    <w:p w14:paraId="1B5659EA" w14:textId="155DE1B2" w:rsidR="00013E39" w:rsidRPr="00B05EF8" w:rsidRDefault="00584FF6" w:rsidP="0036607E">
      <w:pPr>
        <w:jc w:val="both"/>
      </w:pPr>
      <w:r w:rsidRPr="002A333C">
        <w:t>Edaspidi võib riigivaraseaduse §</w:t>
      </w:r>
      <w:r w:rsidR="00013E39" w:rsidRPr="002A333C">
        <w:t xml:space="preserve"> 37 lõike</w:t>
      </w:r>
      <w:r w:rsidR="00A337EA" w:rsidRPr="002A333C">
        <w:t xml:space="preserve"> 8</w:t>
      </w:r>
      <w:r w:rsidR="00013E39" w:rsidRPr="00BC4967">
        <w:t xml:space="preserve"> </w:t>
      </w:r>
      <w:r w:rsidR="00013E39" w:rsidRPr="00B05EF8">
        <w:t xml:space="preserve">kohaselt </w:t>
      </w:r>
      <w:r w:rsidR="0072102A" w:rsidRPr="00B05EF8">
        <w:t>r</w:t>
      </w:r>
      <w:r w:rsidR="00A20ED7" w:rsidRPr="00B05EF8">
        <w:t>iigivara valitseja või tema volitatud asutus maatulundusmaa sihtotstarbega kinnisasja, mille koosseisus on kaks hektarit või rohkem põllumajanduslikult kasutatavat haritava maa või loodusliku rohumaa või mõlema maa kõlvikut, võõrandada üksnes Regionaal- ja Põllumajandusministeeriumi nõusolekul.</w:t>
      </w:r>
      <w:r w:rsidR="0072102A" w:rsidRPr="00B05EF8">
        <w:t xml:space="preserve"> Vabariigi Valitsuse seaduse § 65</w:t>
      </w:r>
      <w:r w:rsidR="0072102A" w:rsidRPr="00B05EF8">
        <w:rPr>
          <w:vertAlign w:val="superscript"/>
        </w:rPr>
        <w:t>1</w:t>
      </w:r>
      <w:r w:rsidR="0072102A" w:rsidRPr="00B05EF8">
        <w:t xml:space="preserve"> lõike 1 kohaselt on Regionaal- ja Põllumajandusministeeriumi valitsemisalas muu hulgas</w:t>
      </w:r>
      <w:r w:rsidR="00E03971" w:rsidRPr="00B05EF8">
        <w:t xml:space="preserve"> </w:t>
      </w:r>
      <w:r w:rsidR="0072102A" w:rsidRPr="00B05EF8">
        <w:t xml:space="preserve">põllumajandusmaa kaitse ja kasutamise poliitika kavandamine. See tähendab, et ministeerium peab jälgima ka </w:t>
      </w:r>
      <w:r>
        <w:t xml:space="preserve">seda, et </w:t>
      </w:r>
      <w:r w:rsidR="0072102A" w:rsidRPr="00B05EF8">
        <w:t xml:space="preserve">riigi omandis </w:t>
      </w:r>
      <w:r>
        <w:t xml:space="preserve">olevaid põllumajandusmaid jätkusuutlikult kasutataks. </w:t>
      </w:r>
      <w:r w:rsidR="0072102A" w:rsidRPr="00B05EF8">
        <w:t xml:space="preserve">Senine </w:t>
      </w:r>
      <w:r>
        <w:t xml:space="preserve">riigivaraseaduse </w:t>
      </w:r>
      <w:r w:rsidR="0072102A" w:rsidRPr="00B05EF8">
        <w:t xml:space="preserve">§ 37 </w:t>
      </w:r>
      <w:r w:rsidR="00316E66" w:rsidRPr="00B05EF8">
        <w:t xml:space="preserve">lõike </w:t>
      </w:r>
      <w:r w:rsidR="0072102A" w:rsidRPr="00B05EF8">
        <w:t xml:space="preserve">8 </w:t>
      </w:r>
      <w:r w:rsidR="00316E66" w:rsidRPr="00B05EF8">
        <w:t>punktis</w:t>
      </w:r>
      <w:r w:rsidR="0072102A" w:rsidRPr="00B05EF8">
        <w:t xml:space="preserve"> 1 </w:t>
      </w:r>
      <w:r>
        <w:t>sätestatud</w:t>
      </w:r>
      <w:r w:rsidRPr="00B05EF8">
        <w:t xml:space="preserve"> </w:t>
      </w:r>
      <w:r w:rsidR="0072102A" w:rsidRPr="00B05EF8">
        <w:t xml:space="preserve">nõue on osutunud ülemääraselt bürokraatlikuks; </w:t>
      </w:r>
      <w:r w:rsidR="00316E66" w:rsidRPr="00B05EF8">
        <w:t xml:space="preserve">suhteliselt väikeste, </w:t>
      </w:r>
      <w:r w:rsidR="0072102A" w:rsidRPr="00B05EF8">
        <w:t>alla kahe hektari suuruste</w:t>
      </w:r>
      <w:r w:rsidR="00316E66" w:rsidRPr="00B05EF8">
        <w:t>,</w:t>
      </w:r>
      <w:r w:rsidR="0072102A" w:rsidRPr="00B05EF8">
        <w:t xml:space="preserve"> põllumajandusliku</w:t>
      </w:r>
      <w:r>
        <w:t>lt kasutatavate</w:t>
      </w:r>
      <w:r w:rsidR="0072102A" w:rsidRPr="00B05EF8">
        <w:t xml:space="preserve"> maa</w:t>
      </w:r>
      <w:r>
        <w:t>de</w:t>
      </w:r>
      <w:r w:rsidR="0072102A" w:rsidRPr="00B05EF8">
        <w:t xml:space="preserve"> kõlvikute võõrandamiseks </w:t>
      </w:r>
      <w:r w:rsidR="00991058" w:rsidRPr="00B05EF8">
        <w:t xml:space="preserve">seatud Regionaal- ja Põllumajandusministeeriumi </w:t>
      </w:r>
      <w:r w:rsidR="0072102A" w:rsidRPr="00B05EF8">
        <w:t xml:space="preserve">nõusoleku </w:t>
      </w:r>
      <w:r>
        <w:t xml:space="preserve">andmise </w:t>
      </w:r>
      <w:r w:rsidR="0072102A" w:rsidRPr="00B05EF8">
        <w:t>menetlus</w:t>
      </w:r>
      <w:r w:rsidR="00991058" w:rsidRPr="00B05EF8">
        <w:t xml:space="preserve"> on</w:t>
      </w:r>
      <w:r w:rsidR="0072102A" w:rsidRPr="00B05EF8">
        <w:t xml:space="preserve"> liigne. </w:t>
      </w:r>
      <w:r w:rsidR="00316E66" w:rsidRPr="00B05EF8">
        <w:t>Siinjuures tuleb märkida, et senini on v</w:t>
      </w:r>
      <w:r w:rsidR="0072102A" w:rsidRPr="00B05EF8">
        <w:t>aldavalt võõrandatavad riigi</w:t>
      </w:r>
      <w:r w:rsidR="00991058" w:rsidRPr="00B05EF8">
        <w:t xml:space="preserve"> maatulundusmaa sihtotstarbega</w:t>
      </w:r>
      <w:r w:rsidR="0072102A" w:rsidRPr="00B05EF8">
        <w:t xml:space="preserve"> kinnisasjad nii ehk teisiti väikesed ning metsastumas</w:t>
      </w:r>
      <w:r w:rsidR="00BC4967">
        <w:t xml:space="preserve"> või </w:t>
      </w:r>
      <w:r w:rsidR="0072102A" w:rsidRPr="00B05EF8">
        <w:t>võsastumas või tühermaad ehk põllumajanduslikust kasutusest väljas</w:t>
      </w:r>
      <w:r w:rsidR="008E3D58" w:rsidRPr="00B05EF8">
        <w:t xml:space="preserve"> ning seega </w:t>
      </w:r>
      <w:r w:rsidR="00991058" w:rsidRPr="00B05EF8">
        <w:t>põllumajanduslikust aspektist</w:t>
      </w:r>
      <w:r w:rsidR="008E3D58" w:rsidRPr="00B05EF8">
        <w:t xml:space="preserve"> </w:t>
      </w:r>
      <w:r w:rsidR="00991058" w:rsidRPr="00B05EF8">
        <w:t xml:space="preserve">riigile </w:t>
      </w:r>
      <w:r w:rsidR="008E3D58" w:rsidRPr="00B05EF8">
        <w:t>ebavajalikud</w:t>
      </w:r>
      <w:r w:rsidR="0072102A" w:rsidRPr="00B05EF8">
        <w:t>. Tõenäosus nende edasiseks kasutuseks põllumajandusmaana on väike, samas</w:t>
      </w:r>
      <w:r w:rsidR="00991058" w:rsidRPr="00B05EF8">
        <w:t xml:space="preserve"> aga</w:t>
      </w:r>
      <w:r w:rsidR="0072102A" w:rsidRPr="00B05EF8">
        <w:t xml:space="preserve"> saab</w:t>
      </w:r>
      <w:r w:rsidR="008E3D58" w:rsidRPr="00B05EF8">
        <w:t xml:space="preserve"> just</w:t>
      </w:r>
      <w:r w:rsidR="0072102A" w:rsidRPr="00B05EF8">
        <w:t xml:space="preserve"> uus </w:t>
      </w:r>
      <w:r w:rsidR="00DB0FE3" w:rsidRPr="00B05EF8">
        <w:t>era</w:t>
      </w:r>
      <w:r w:rsidR="0072102A" w:rsidRPr="00B05EF8">
        <w:t>omanik</w:t>
      </w:r>
      <w:r w:rsidR="00316E66" w:rsidRPr="00B05EF8">
        <w:t>, näiteks väiketootja,</w:t>
      </w:r>
      <w:r w:rsidR="0072102A" w:rsidRPr="00B05EF8">
        <w:t xml:space="preserve"> selle põllumajanduslikul eesmärgil</w:t>
      </w:r>
      <w:r w:rsidR="00316E66" w:rsidRPr="00B05EF8">
        <w:t xml:space="preserve"> uuesti</w:t>
      </w:r>
      <w:r w:rsidR="0072102A" w:rsidRPr="00B05EF8">
        <w:t xml:space="preserve"> kasutusse võtta. Seega on asjakohane kehtestada põllumajandusliku maa suuruseks, millest alates</w:t>
      </w:r>
      <w:r w:rsidR="00E03971" w:rsidRPr="00B05EF8">
        <w:t xml:space="preserve"> </w:t>
      </w:r>
      <w:r w:rsidR="0072102A" w:rsidRPr="00B05EF8">
        <w:t xml:space="preserve">on võõrandamiseks </w:t>
      </w:r>
      <w:r w:rsidR="00991058" w:rsidRPr="00B05EF8">
        <w:t>vajalik</w:t>
      </w:r>
      <w:r w:rsidR="00673EC3" w:rsidRPr="00B05EF8">
        <w:t xml:space="preserve"> </w:t>
      </w:r>
      <w:r w:rsidR="008E3D58" w:rsidRPr="00B05EF8">
        <w:t>Regionaal- ja Põllumajandusministeeriumi</w:t>
      </w:r>
      <w:r w:rsidR="0072102A" w:rsidRPr="00B05EF8">
        <w:t xml:space="preserve"> nõusolek, kaks hektarit.</w:t>
      </w:r>
      <w:r w:rsidR="00316E66" w:rsidRPr="00B05EF8">
        <w:t xml:space="preserve"> </w:t>
      </w:r>
      <w:r w:rsidR="00991058" w:rsidRPr="00B05EF8">
        <w:t xml:space="preserve">Kahe hektari suuruste ja suuremate </w:t>
      </w:r>
      <w:r w:rsidR="00316E66" w:rsidRPr="00B05EF8">
        <w:t>põllumajandusmaa kinnistute</w:t>
      </w:r>
      <w:r w:rsidR="008E3D58" w:rsidRPr="00B05EF8">
        <w:t xml:space="preserve"> võõrandamise otstarbekus tuleb</w:t>
      </w:r>
      <w:r w:rsidR="00991058" w:rsidRPr="00B05EF8">
        <w:t xml:space="preserve"> riigil</w:t>
      </w:r>
      <w:r w:rsidR="008E3D58" w:rsidRPr="00B05EF8">
        <w:t xml:space="preserve"> eelnevalt põhjalikult läbi kaaluda – </w:t>
      </w:r>
      <w:r w:rsidR="00673EC3" w:rsidRPr="00B05EF8">
        <w:t xml:space="preserve">põllumajandusmaa ja selle mullastik on vääramatult taastumatu loodusressurss ning toidujulgeolekut tagav baas; selle </w:t>
      </w:r>
      <w:r w:rsidR="008E3D58" w:rsidRPr="00B05EF8">
        <w:t>võõrandami</w:t>
      </w:r>
      <w:r w:rsidR="00991058" w:rsidRPr="00B05EF8">
        <w:t>sel</w:t>
      </w:r>
      <w:r w:rsidR="008E3D58" w:rsidRPr="00B05EF8">
        <w:t xml:space="preserve"> </w:t>
      </w:r>
      <w:r w:rsidR="00673EC3" w:rsidRPr="00B05EF8">
        <w:t xml:space="preserve">peab vältima igasuguseid kahjusid, mis </w:t>
      </w:r>
      <w:r w:rsidR="00991058" w:rsidRPr="00B05EF8">
        <w:t>võivad</w:t>
      </w:r>
      <w:r w:rsidR="00673EC3" w:rsidRPr="00B05EF8">
        <w:t xml:space="preserve"> nende toimingute või tehingute</w:t>
      </w:r>
      <w:r w:rsidR="00991058" w:rsidRPr="00B05EF8">
        <w:t xml:space="preserve"> tulemusena kaasneda</w:t>
      </w:r>
      <w:r w:rsidR="00673EC3" w:rsidRPr="00B05EF8">
        <w:t>.</w:t>
      </w:r>
    </w:p>
    <w:p w14:paraId="4C1830FE" w14:textId="77777777" w:rsidR="00013E39" w:rsidRPr="00B05EF8" w:rsidRDefault="00013E39" w:rsidP="0036607E">
      <w:pPr>
        <w:jc w:val="both"/>
      </w:pPr>
    </w:p>
    <w:p w14:paraId="5FC9B4AD" w14:textId="37466C9B" w:rsidR="00A20ED7" w:rsidRPr="00B05EF8" w:rsidRDefault="003E208D" w:rsidP="00BC4967">
      <w:pPr>
        <w:jc w:val="both"/>
      </w:pPr>
      <w:r w:rsidRPr="002A333C">
        <w:t>Riigivaraseaduse §</w:t>
      </w:r>
      <w:r w:rsidR="00A337EA" w:rsidRPr="002A333C">
        <w:t xml:space="preserve"> 37 lõike</w:t>
      </w:r>
      <w:r w:rsidR="00BC4967" w:rsidRPr="002A333C">
        <w:t>st</w:t>
      </w:r>
      <w:r w:rsidR="00A337EA" w:rsidRPr="002A333C">
        <w:t xml:space="preserve"> 8 </w:t>
      </w:r>
      <w:r w:rsidR="00BC4967" w:rsidRPr="002A333C">
        <w:t>jäetakse välja nõue, mille kohaselt riigivara valitseja või tema volitatud asutus võib kinnisasja võõrandada üksnes Regionaal- ja Põllumajandusministeeriumi nõusolekul, kui asukohajärgne kohaliku omavalitsuse üksus on esitanud käesoleva seaduse §</w:t>
      </w:r>
      <w:r w:rsidR="008438E6" w:rsidRPr="00A70C8C">
        <w:rPr>
          <w:lang w:eastAsia="et-EE"/>
        </w:rPr>
        <w:t> </w:t>
      </w:r>
      <w:r w:rsidR="00BC4967" w:rsidRPr="002A333C">
        <w:t>96 lõikes 5 nimetatud taotluse koos põhjendusega selle kohta, et kinnisasi on talle vajalik.</w:t>
      </w:r>
      <w:r w:rsidR="009B0806" w:rsidRPr="00B05EF8">
        <w:t xml:space="preserve"> Antud juhul on tegemist ilmse </w:t>
      </w:r>
      <w:proofErr w:type="spellStart"/>
      <w:r w:rsidR="009B0806" w:rsidRPr="00B05EF8">
        <w:t>ülereguleerimisega</w:t>
      </w:r>
      <w:proofErr w:type="spellEnd"/>
      <w:r w:rsidR="009B0806" w:rsidRPr="00B05EF8">
        <w:t xml:space="preserve">, sest </w:t>
      </w:r>
      <w:r w:rsidRPr="00B05EF8">
        <w:t>riigivaraseaduse mitmed teised asjakohased sätted reguleerivad piisavalt riigi ja kohaliku omavalitsuse vahelisi riigivara kasutusse andmise</w:t>
      </w:r>
      <w:r w:rsidR="00BC4967">
        <w:t>ga</w:t>
      </w:r>
      <w:r w:rsidRPr="00B05EF8">
        <w:t xml:space="preserve"> või võõrandamisega seotud tehinguid (riigivaraseaduse § 18 lg 2 p 1, § 19 lg 5, §-d 33, 34, 37, 96 jms).</w:t>
      </w:r>
      <w:r w:rsidR="00316E66" w:rsidRPr="00B05EF8">
        <w:t xml:space="preserve"> </w:t>
      </w:r>
    </w:p>
    <w:p w14:paraId="5825352D" w14:textId="77777777" w:rsidR="00A20ED7" w:rsidRPr="00B05EF8" w:rsidRDefault="00A20ED7" w:rsidP="0036607E">
      <w:pPr>
        <w:jc w:val="both"/>
      </w:pPr>
    </w:p>
    <w:p w14:paraId="2675E181" w14:textId="1D43D059" w:rsidR="00A20ED7" w:rsidRPr="00B05EF8" w:rsidRDefault="003E208D" w:rsidP="0036607E">
      <w:pPr>
        <w:jc w:val="both"/>
      </w:pPr>
      <w:r w:rsidRPr="002A333C">
        <w:t xml:space="preserve">Riigivaraseaduse § 37 </w:t>
      </w:r>
      <w:r w:rsidR="00BC4967">
        <w:t>täiendatakse lõikega</w:t>
      </w:r>
      <w:r w:rsidR="006C1798" w:rsidRPr="002A333C">
        <w:t xml:space="preserve"> </w:t>
      </w:r>
      <w:r w:rsidRPr="002A333C">
        <w:t>9</w:t>
      </w:r>
      <w:r w:rsidR="00664FAA" w:rsidRPr="00BC4967">
        <w:t>,</w:t>
      </w:r>
      <w:r w:rsidR="00664FAA" w:rsidRPr="00B05EF8">
        <w:t xml:space="preserve"> sätestades</w:t>
      </w:r>
      <w:r w:rsidR="006C1798" w:rsidRPr="00B05EF8">
        <w:t xml:space="preserve"> </w:t>
      </w:r>
      <w:r w:rsidR="00DB0FE3" w:rsidRPr="00B05EF8">
        <w:t xml:space="preserve">riigi põllumajandusmaa võõrandamiseks </w:t>
      </w:r>
      <w:r w:rsidR="00A20ED7" w:rsidRPr="00B05EF8">
        <w:t xml:space="preserve">nõusoleku andmisest </w:t>
      </w:r>
      <w:r w:rsidR="00664FAA" w:rsidRPr="00B05EF8">
        <w:t>keeldumise alused. Regionaal- ja Põllumajandusministeerium võib riigi põllumajandusmaa võõrandamise nõusoleku andmisest keelduda, kui võõrandatav kinnisasi:</w:t>
      </w:r>
    </w:p>
    <w:p w14:paraId="5669FDC9" w14:textId="77777777" w:rsidR="00664FAA" w:rsidRPr="00B05EF8" w:rsidRDefault="00664FAA" w:rsidP="0036607E">
      <w:pPr>
        <w:jc w:val="both"/>
      </w:pPr>
      <w:r w:rsidRPr="00B05EF8">
        <w:t>1) paikneb väärtusliku põllumajandusmaa massiivil või väärtuslikul püsirohumaal;</w:t>
      </w:r>
    </w:p>
    <w:p w14:paraId="3B39E47B" w14:textId="4D9CA45F" w:rsidR="00664FAA" w:rsidRPr="00B05EF8" w:rsidRDefault="00664FAA" w:rsidP="0036607E">
      <w:pPr>
        <w:jc w:val="both"/>
      </w:pPr>
      <w:r w:rsidRPr="00B05EF8">
        <w:t>2) on viimase kolme aasta jooksul olnud põllumajanduslikus kasutuses;</w:t>
      </w:r>
    </w:p>
    <w:p w14:paraId="0501CACD" w14:textId="0D5AB9A4" w:rsidR="00664FAA" w:rsidRPr="00B05EF8" w:rsidRDefault="00664FAA" w:rsidP="0036607E">
      <w:pPr>
        <w:jc w:val="both"/>
      </w:pPr>
      <w:r w:rsidRPr="00B05EF8">
        <w:t>3) osutub vajalikuks muul avalikul eesmärgil.</w:t>
      </w:r>
    </w:p>
    <w:p w14:paraId="035DFB4B" w14:textId="77777777" w:rsidR="00664FAA" w:rsidRPr="00B05EF8" w:rsidRDefault="00664FAA" w:rsidP="0036607E">
      <w:pPr>
        <w:jc w:val="both"/>
      </w:pPr>
    </w:p>
    <w:p w14:paraId="3754AF0D" w14:textId="32521765" w:rsidR="00214C40" w:rsidRDefault="005A714A" w:rsidP="0036607E">
      <w:pPr>
        <w:jc w:val="both"/>
      </w:pPr>
      <w:r w:rsidRPr="00B05EF8">
        <w:t>Riigi põllumajandusmaade võõrandamise n</w:t>
      </w:r>
      <w:r w:rsidR="00664FAA" w:rsidRPr="00B05EF8">
        <w:t>õusoleku andmisest keeldumise õiguslik raamistik</w:t>
      </w:r>
      <w:r w:rsidRPr="00B05EF8">
        <w:t xml:space="preserve"> on kooskõlas eelnimetatud Vabariigi Valitsuse seaduse § 65</w:t>
      </w:r>
      <w:r w:rsidRPr="00B05EF8">
        <w:rPr>
          <w:vertAlign w:val="superscript"/>
        </w:rPr>
        <w:t>1</w:t>
      </w:r>
      <w:r w:rsidRPr="00B05EF8">
        <w:t xml:space="preserve"> lõike 1 kohase ülesandega ja </w:t>
      </w:r>
      <w:r w:rsidR="00664FAA" w:rsidRPr="00B05EF8">
        <w:t>annab nii</w:t>
      </w:r>
      <w:r w:rsidR="00E21D1E" w:rsidRPr="00B05EF8">
        <w:t xml:space="preserve"> põllumajandusmaad võõrandada soovivale</w:t>
      </w:r>
      <w:r w:rsidR="00664FAA" w:rsidRPr="00B05EF8">
        <w:t xml:space="preserve"> </w:t>
      </w:r>
      <w:r w:rsidR="00E21D1E" w:rsidRPr="00B05EF8">
        <w:t>riigivara</w:t>
      </w:r>
      <w:r w:rsidR="00BC4967">
        <w:t xml:space="preserve"> </w:t>
      </w:r>
      <w:r w:rsidR="00E21D1E" w:rsidRPr="00B05EF8">
        <w:t xml:space="preserve">valitsejale kui ka </w:t>
      </w:r>
      <w:r w:rsidR="00664FAA" w:rsidRPr="00B05EF8">
        <w:t>Regionaal- ja Põllumajandusministeeriumile</w:t>
      </w:r>
      <w:r w:rsidR="00E21D1E" w:rsidRPr="00B05EF8">
        <w:t xml:space="preserve"> võimalikult ühetaolise, läbipaistva ja mõistetava lähtealuse</w:t>
      </w:r>
      <w:r w:rsidR="00BC4967">
        <w:t>.</w:t>
      </w:r>
      <w:r w:rsidR="00E21D1E" w:rsidRPr="00B05EF8">
        <w:t xml:space="preserve"> </w:t>
      </w:r>
    </w:p>
    <w:p w14:paraId="6782F0BB" w14:textId="77777777" w:rsidR="00214C40" w:rsidRDefault="00214C40" w:rsidP="0036607E">
      <w:pPr>
        <w:jc w:val="both"/>
      </w:pPr>
    </w:p>
    <w:p w14:paraId="2CE1CAA2" w14:textId="12585D01" w:rsidR="00214C40" w:rsidRDefault="00214C40" w:rsidP="0036607E">
      <w:pPr>
        <w:jc w:val="both"/>
      </w:pPr>
      <w:r>
        <w:t>Regionaal- ja Põllumajandusministeerium võib riigi põllumajandusmaa võõrandamise nõusoleku andmisest keelduda näiteks juhul, kui võõrandatav maatükk paikneb väärtusliku põllumajandusmaa massiivi</w:t>
      </w:r>
      <w:r w:rsidR="004A1A78">
        <w:t>l, näiteks selle</w:t>
      </w:r>
      <w:r>
        <w:t xml:space="preserve"> keskel</w:t>
      </w:r>
      <w:r w:rsidR="004A1A78">
        <w:t>.</w:t>
      </w:r>
      <w:r>
        <w:t xml:space="preserve"> </w:t>
      </w:r>
      <w:r w:rsidR="004A1A78">
        <w:t>V</w:t>
      </w:r>
      <w:r>
        <w:t xml:space="preserve">õõrandamise tulemusena võib tekkida oht, et sellega väärtusliku põllumajandusmaa massiiv tükeldub väiksemateks maatükkideks. </w:t>
      </w:r>
      <w:r w:rsidR="004A1A78">
        <w:t>Seejärel</w:t>
      </w:r>
      <w:r>
        <w:t xml:space="preserve"> aga võib omakorda tekkida olukord, et väärtusliku põllumajandusmaa massiiv ei vasta enam üldplaneeringuga seatud</w:t>
      </w:r>
      <w:r w:rsidR="004A1A78">
        <w:t xml:space="preserve"> algsuurusele (üldjuhul kaks hektarit) ning kaitse-</w:t>
      </w:r>
      <w:r>
        <w:t xml:space="preserve"> ja kasutustingimustele. Samasugune „pingeolukord“ võib tekkida ka väärtusliku püsirohumaa puhul.</w:t>
      </w:r>
    </w:p>
    <w:p w14:paraId="06AC0B3D" w14:textId="77777777" w:rsidR="00214C40" w:rsidRDefault="00214C40" w:rsidP="0036607E">
      <w:pPr>
        <w:jc w:val="both"/>
      </w:pPr>
    </w:p>
    <w:p w14:paraId="31FFF948" w14:textId="654B2744" w:rsidR="00521E41" w:rsidRDefault="00214C40" w:rsidP="0036607E">
      <w:pPr>
        <w:jc w:val="both"/>
      </w:pPr>
      <w:r>
        <w:t xml:space="preserve">Eriti oluline on jälgida võõrandatava põllumajandusmaa senist ehk </w:t>
      </w:r>
      <w:r w:rsidR="004A1A78">
        <w:t>viimaste aastate</w:t>
      </w:r>
      <w:r>
        <w:t xml:space="preserve"> põllumajanduslikku kasutust</w:t>
      </w:r>
      <w:r w:rsidR="004A1A78">
        <w:t xml:space="preserve"> ning kas seda võib pärast võõrandamist väärata üldplaneeringuga seatud muu juhtotstarve. Selline </w:t>
      </w:r>
      <w:r w:rsidR="001F17A6">
        <w:t>„</w:t>
      </w:r>
      <w:r w:rsidR="004A1A78">
        <w:t>oht</w:t>
      </w:r>
      <w:r w:rsidR="001F17A6">
        <w:t>“</w:t>
      </w:r>
      <w:r w:rsidR="004A1A78">
        <w:t xml:space="preserve"> võib olla</w:t>
      </w:r>
      <w:r w:rsidR="00521E41">
        <w:t xml:space="preserve"> näiteks</w:t>
      </w:r>
      <w:r w:rsidR="004A1A78">
        <w:t xml:space="preserve"> tiheasustuse lähedal paiknevate põllumajanduslikus kasutuses olevate maade puhul, millele kas ei ole üldse juhtotstarvet määratud või on selleks selline juhtotstarve, mis tulevikus ei garanteeri </w:t>
      </w:r>
      <w:r w:rsidR="001A5C9F">
        <w:t>nende maade</w:t>
      </w:r>
      <w:r w:rsidR="004A1A78">
        <w:t xml:space="preserve"> põllumajanduslikku kasutust. </w:t>
      </w:r>
    </w:p>
    <w:p w14:paraId="4EE9CE14" w14:textId="77777777" w:rsidR="00521E41" w:rsidRDefault="00521E41" w:rsidP="0036607E">
      <w:pPr>
        <w:jc w:val="both"/>
      </w:pPr>
    </w:p>
    <w:p w14:paraId="783E8FA9" w14:textId="48808216" w:rsidR="00214C40" w:rsidRDefault="005F11C1" w:rsidP="0036607E">
      <w:pPr>
        <w:jc w:val="both"/>
      </w:pPr>
      <w:r>
        <w:t>Keeldumise aluste loetelu ei ole lõplik ehk</w:t>
      </w:r>
      <w:r w:rsidR="00521E41">
        <w:t xml:space="preserve"> Regionaal- ja Põllumajandusministeerium</w:t>
      </w:r>
      <w:r>
        <w:t xml:space="preserve"> võib kahe hektari suuruse või suurema riigi põllumajandusmaaga kinnisasja võõrandamiseks nõusoleku andmisest keelduda, kui see võib tulevikus osutuda vajalikuks muul avalikul eesmärgil. Näiteks võib Regionaal- ja Põllumajandusministeeriumil olla</w:t>
      </w:r>
      <w:r w:rsidR="00521E41">
        <w:t xml:space="preserve"> teave, et võõrandatav põllumajandusmaa võib osutuda</w:t>
      </w:r>
      <w:r w:rsidR="002B2150">
        <w:t xml:space="preserve"> </w:t>
      </w:r>
      <w:r w:rsidR="00521E41">
        <w:t>vajalikuks muul avalikul otstarbel</w:t>
      </w:r>
      <w:r>
        <w:t xml:space="preserve"> – </w:t>
      </w:r>
      <w:r w:rsidR="00521E41">
        <w:t>näiteks võib olla maatükk vajalik kinnisasja avalikes huvides omandamise seaduse alusel kinnisasjade vahetami</w:t>
      </w:r>
      <w:r w:rsidR="00A92B62">
        <w:t>seks</w:t>
      </w:r>
      <w:r>
        <w:t>, riigi või kohaliku omavalitsuse üksuse huvides olulise ehitise või rajatise rajamiseks</w:t>
      </w:r>
      <w:r w:rsidR="00A92B62">
        <w:t xml:space="preserve"> </w:t>
      </w:r>
      <w:r>
        <w:t>jne –</w:t>
      </w:r>
      <w:r w:rsidR="00521E41">
        <w:t xml:space="preserve"> </w:t>
      </w:r>
      <w:r>
        <w:t xml:space="preserve">sellisel juhul </w:t>
      </w:r>
      <w:r w:rsidR="00521E41">
        <w:t>võib</w:t>
      </w:r>
      <w:r>
        <w:t xml:space="preserve"> olla põhjendatud </w:t>
      </w:r>
      <w:r w:rsidR="00521E41">
        <w:t>võõrandamiseks nõusoleku andmisest keeldu</w:t>
      </w:r>
      <w:r>
        <w:t>mine</w:t>
      </w:r>
      <w:r w:rsidR="00521E41">
        <w:t>.</w:t>
      </w:r>
    </w:p>
    <w:p w14:paraId="2336445D" w14:textId="77777777" w:rsidR="00560448" w:rsidRDefault="00560448" w:rsidP="0036607E">
      <w:pPr>
        <w:jc w:val="both"/>
      </w:pPr>
    </w:p>
    <w:p w14:paraId="7A8A733D" w14:textId="0C06AE77" w:rsidR="00560448" w:rsidRPr="00560448" w:rsidRDefault="00560448" w:rsidP="0036607E">
      <w:pPr>
        <w:jc w:val="both"/>
        <w:rPr>
          <w:b/>
          <w:bCs/>
        </w:rPr>
      </w:pPr>
      <w:r w:rsidRPr="00560448">
        <w:rPr>
          <w:b/>
          <w:bCs/>
        </w:rPr>
        <w:t>Eelnõu §-ga 3 sätestatakse seaduse jõustumise aeg.</w:t>
      </w:r>
    </w:p>
    <w:p w14:paraId="4A910D5D" w14:textId="77777777" w:rsidR="00560448" w:rsidRDefault="00560448" w:rsidP="0036607E">
      <w:pPr>
        <w:jc w:val="both"/>
      </w:pPr>
    </w:p>
    <w:p w14:paraId="73970DDE" w14:textId="21994FB5" w:rsidR="00560448" w:rsidRPr="00B05EF8" w:rsidRDefault="00560448" w:rsidP="00560448">
      <w:pPr>
        <w:jc w:val="both"/>
      </w:pPr>
      <w:r w:rsidRPr="00B05EF8">
        <w:t>Seadus jõustub 2026. aasta 1. jaanuaril</w:t>
      </w:r>
      <w:r>
        <w:t xml:space="preserve"> eelkõige </w:t>
      </w:r>
      <w:r w:rsidR="00981050">
        <w:t>selleks</w:t>
      </w:r>
      <w:r>
        <w:t>, et</w:t>
      </w:r>
      <w:r w:rsidRPr="00B05EF8">
        <w:t xml:space="preserve"> võimalda</w:t>
      </w:r>
      <w:r w:rsidR="00981050">
        <w:t>da</w:t>
      </w:r>
      <w:r w:rsidRPr="00B05EF8">
        <w:t xml:space="preserve"> jätkata</w:t>
      </w:r>
      <w:r w:rsidR="00981050">
        <w:t xml:space="preserve"> enne 2003. aasta </w:t>
      </w:r>
      <w:r w:rsidR="00981050" w:rsidRPr="004E2110">
        <w:rPr>
          <w:rFonts w:eastAsia="Calibri"/>
        </w:rPr>
        <w:t>1. juulit ehitatud maaparandussüsteemide registrisse kandm</w:t>
      </w:r>
      <w:r w:rsidR="00981050">
        <w:rPr>
          <w:rFonts w:eastAsia="Calibri"/>
        </w:rPr>
        <w:t>ist</w:t>
      </w:r>
      <w:r w:rsidRPr="00B05EF8">
        <w:t>.</w:t>
      </w:r>
    </w:p>
    <w:p w14:paraId="19B6C909" w14:textId="77777777" w:rsidR="00013E39" w:rsidRPr="00B05EF8" w:rsidRDefault="00013E39" w:rsidP="0036607E">
      <w:pPr>
        <w:jc w:val="both"/>
      </w:pPr>
    </w:p>
    <w:p w14:paraId="167225A1" w14:textId="7F3F9241" w:rsidR="002D6483" w:rsidRPr="00B05EF8" w:rsidRDefault="00A7710A" w:rsidP="0036607E">
      <w:pPr>
        <w:jc w:val="both"/>
        <w:rPr>
          <w:b/>
          <w:bCs/>
        </w:rPr>
      </w:pPr>
      <w:r w:rsidRPr="00B05EF8">
        <w:rPr>
          <w:b/>
          <w:bCs/>
        </w:rPr>
        <w:t>4</w:t>
      </w:r>
      <w:r w:rsidR="002D6483" w:rsidRPr="00B05EF8">
        <w:rPr>
          <w:b/>
          <w:bCs/>
        </w:rPr>
        <w:t xml:space="preserve">. Eelnõu </w:t>
      </w:r>
      <w:r w:rsidR="00F02537" w:rsidRPr="00B05EF8">
        <w:rPr>
          <w:b/>
          <w:bCs/>
        </w:rPr>
        <w:t>terminoloogia</w:t>
      </w:r>
    </w:p>
    <w:p w14:paraId="341A3CB9" w14:textId="77777777" w:rsidR="002D6483" w:rsidRPr="00B05EF8" w:rsidRDefault="002D6483" w:rsidP="0036607E">
      <w:pPr>
        <w:jc w:val="both"/>
        <w:rPr>
          <w:b/>
          <w:bCs/>
        </w:rPr>
      </w:pPr>
    </w:p>
    <w:p w14:paraId="6D9857A0" w14:textId="04A443DE" w:rsidR="002D6483" w:rsidRPr="00B05EF8" w:rsidRDefault="009B4225" w:rsidP="0036607E">
      <w:pPr>
        <w:jc w:val="both"/>
      </w:pPr>
      <w:r w:rsidRPr="00B05EF8">
        <w:t>Eelnõuga ei võeta kasutusele uusi termineid</w:t>
      </w:r>
      <w:r w:rsidR="002D6483" w:rsidRPr="00B05EF8">
        <w:t>.</w:t>
      </w:r>
    </w:p>
    <w:p w14:paraId="08668DD7" w14:textId="77777777" w:rsidR="002D6483" w:rsidRPr="00B05EF8" w:rsidRDefault="002D6483" w:rsidP="0036607E">
      <w:pPr>
        <w:jc w:val="both"/>
        <w:rPr>
          <w:b/>
          <w:bCs/>
        </w:rPr>
      </w:pPr>
    </w:p>
    <w:p w14:paraId="615C1631" w14:textId="77777777" w:rsidR="002D6483" w:rsidRPr="00B05EF8" w:rsidRDefault="00F02537" w:rsidP="0036607E">
      <w:pPr>
        <w:jc w:val="both"/>
        <w:rPr>
          <w:b/>
          <w:bCs/>
        </w:rPr>
      </w:pPr>
      <w:r w:rsidRPr="00B05EF8">
        <w:rPr>
          <w:b/>
          <w:bCs/>
        </w:rPr>
        <w:t>5</w:t>
      </w:r>
      <w:r w:rsidR="002D6483" w:rsidRPr="00B05EF8">
        <w:rPr>
          <w:b/>
          <w:bCs/>
        </w:rPr>
        <w:t xml:space="preserve">. </w:t>
      </w:r>
      <w:r w:rsidR="00B8155A" w:rsidRPr="00B05EF8">
        <w:rPr>
          <w:b/>
          <w:bCs/>
        </w:rPr>
        <w:t>Eelnõu vastav</w:t>
      </w:r>
      <w:r w:rsidRPr="00B05EF8">
        <w:rPr>
          <w:b/>
          <w:bCs/>
        </w:rPr>
        <w:t>us Euroopa Liidu õigusele</w:t>
      </w:r>
    </w:p>
    <w:p w14:paraId="24CC52A2" w14:textId="77777777" w:rsidR="002D6483" w:rsidRPr="00B05EF8" w:rsidRDefault="002D6483" w:rsidP="0036607E">
      <w:pPr>
        <w:jc w:val="both"/>
        <w:rPr>
          <w:b/>
          <w:bCs/>
        </w:rPr>
      </w:pPr>
    </w:p>
    <w:p w14:paraId="4D8ADBDB" w14:textId="68EA9566" w:rsidR="002D6483" w:rsidRPr="00B05EF8" w:rsidRDefault="006740A6" w:rsidP="002A333C">
      <w:pPr>
        <w:pStyle w:val="Tekst"/>
        <w:spacing w:after="0"/>
      </w:pPr>
      <w:r w:rsidRPr="00B05EF8">
        <w:t xml:space="preserve">Eelnõul ei ole puutumust Euroopa Liidu õigusega. </w:t>
      </w:r>
    </w:p>
    <w:p w14:paraId="2196AC82" w14:textId="77777777" w:rsidR="0022742F" w:rsidRDefault="0022742F" w:rsidP="0036607E">
      <w:pPr>
        <w:jc w:val="both"/>
        <w:rPr>
          <w:b/>
          <w:bCs/>
        </w:rPr>
      </w:pPr>
    </w:p>
    <w:p w14:paraId="0BC49880" w14:textId="01B89772" w:rsidR="00F02537" w:rsidRPr="00B05EF8" w:rsidRDefault="00F02537" w:rsidP="0036607E">
      <w:pPr>
        <w:jc w:val="both"/>
        <w:rPr>
          <w:b/>
          <w:bCs/>
        </w:rPr>
      </w:pPr>
      <w:r w:rsidRPr="00B05EF8">
        <w:rPr>
          <w:b/>
          <w:bCs/>
        </w:rPr>
        <w:t>6. Seaduse mõjud</w:t>
      </w:r>
    </w:p>
    <w:p w14:paraId="76B705F8" w14:textId="77777777" w:rsidR="00C87A32" w:rsidRPr="00B05EF8" w:rsidRDefault="00C87A32" w:rsidP="0036607E">
      <w:pPr>
        <w:jc w:val="both"/>
        <w:rPr>
          <w:b/>
          <w:bCs/>
        </w:rPr>
      </w:pPr>
    </w:p>
    <w:p w14:paraId="7CFE59B1" w14:textId="754BC14E" w:rsidR="00280AFE" w:rsidRPr="00B05EF8" w:rsidRDefault="00280AFE" w:rsidP="0036607E">
      <w:pPr>
        <w:jc w:val="both"/>
      </w:pPr>
      <w:r>
        <w:t>Seaduse rakendamisest eeldatavasti sotsiaalset, sealhulgas demograafilist mõju,</w:t>
      </w:r>
      <w:r w:rsidR="00E03971">
        <w:t xml:space="preserve"> </w:t>
      </w:r>
      <w:r>
        <w:t xml:space="preserve">mõju riigi julgeolekule ja välissuhetele ei ole. </w:t>
      </w:r>
      <w:commentRangeStart w:id="18"/>
      <w:r>
        <w:t xml:space="preserve">Avalduv keskmine </w:t>
      </w:r>
      <w:commentRangeEnd w:id="18"/>
      <w:r>
        <w:rPr>
          <w:rStyle w:val="Kommentaariviide"/>
          <w:sz w:val="24"/>
          <w:szCs w:val="24"/>
        </w:rPr>
        <w:commentReference w:id="18"/>
      </w:r>
      <w:r>
        <w:t>mõju elu- ja looduskeskkonnale,</w:t>
      </w:r>
      <w:r w:rsidR="00E03971">
        <w:t xml:space="preserve"> </w:t>
      </w:r>
      <w:r>
        <w:t>mõju regionaalarengule, mõju riigiasutuste ja kohaliku omavalitsuse korraldusele on toodud allpool.</w:t>
      </w:r>
    </w:p>
    <w:p w14:paraId="444D0682" w14:textId="77777777" w:rsidR="00280AFE" w:rsidRPr="00B05EF8" w:rsidRDefault="00280AFE" w:rsidP="0036607E">
      <w:pPr>
        <w:jc w:val="both"/>
      </w:pPr>
    </w:p>
    <w:tbl>
      <w:tblPr>
        <w:tblStyle w:val="Kontuurtabel"/>
        <w:tblW w:w="9067" w:type="dxa"/>
        <w:tblLook w:val="04A0" w:firstRow="1" w:lastRow="0" w:firstColumn="1" w:lastColumn="0" w:noHBand="0" w:noVBand="1"/>
      </w:tblPr>
      <w:tblGrid>
        <w:gridCol w:w="4531"/>
        <w:gridCol w:w="4536"/>
      </w:tblGrid>
      <w:tr w:rsidR="00C87A32" w:rsidRPr="00B05EF8" w14:paraId="7E296C80" w14:textId="77777777" w:rsidTr="00910F87">
        <w:tc>
          <w:tcPr>
            <w:tcW w:w="9067" w:type="dxa"/>
            <w:gridSpan w:val="2"/>
          </w:tcPr>
          <w:p w14:paraId="3E70884B" w14:textId="7AC2C536" w:rsidR="00C87A32" w:rsidRPr="00B05EF8" w:rsidRDefault="00FA02F9" w:rsidP="0036607E">
            <w:pPr>
              <w:jc w:val="both"/>
            </w:pPr>
            <w:r w:rsidRPr="00B05EF8">
              <w:rPr>
                <w:b/>
              </w:rPr>
              <w:t>6.</w:t>
            </w:r>
            <w:r w:rsidR="0088389B" w:rsidRPr="00B05EF8">
              <w:rPr>
                <w:b/>
              </w:rPr>
              <w:t xml:space="preserve">1. </w:t>
            </w:r>
            <w:r w:rsidR="00EA18A9" w:rsidRPr="00EB218D">
              <w:rPr>
                <w:b/>
                <w:bCs/>
              </w:rPr>
              <w:t>Vastutava spetsialisti täienduskoolitusel</w:t>
            </w:r>
            <w:r w:rsidR="00EA18A9">
              <w:rPr>
                <w:b/>
                <w:bCs/>
              </w:rPr>
              <w:t xml:space="preserve"> osalemise nõudest loobumine</w:t>
            </w:r>
            <w:r w:rsidR="00EA18A9" w:rsidRPr="00B05EF8">
              <w:rPr>
                <w:b/>
              </w:rPr>
              <w:t xml:space="preserve"> </w:t>
            </w:r>
          </w:p>
        </w:tc>
      </w:tr>
      <w:tr w:rsidR="00C87A32" w:rsidRPr="00B05EF8" w14:paraId="726FFE69" w14:textId="77777777" w:rsidTr="00910F87">
        <w:tc>
          <w:tcPr>
            <w:tcW w:w="9067" w:type="dxa"/>
            <w:gridSpan w:val="2"/>
          </w:tcPr>
          <w:p w14:paraId="163460BD" w14:textId="233B9124" w:rsidR="00C87A32" w:rsidRPr="00B05EF8" w:rsidRDefault="00C87A32" w:rsidP="0036607E">
            <w:pPr>
              <w:jc w:val="both"/>
            </w:pPr>
            <w:r w:rsidRPr="00B05EF8">
              <w:rPr>
                <w:b/>
                <w:bCs/>
              </w:rPr>
              <w:t>Mõju majandusele:</w:t>
            </w:r>
            <w:r w:rsidRPr="00B05EF8">
              <w:t xml:space="preserve"> </w:t>
            </w:r>
            <w:r w:rsidR="00957590" w:rsidRPr="00B05EF8">
              <w:t>e</w:t>
            </w:r>
            <w:r w:rsidRPr="00B05EF8">
              <w:t>ttevõtluskeskkon</w:t>
            </w:r>
            <w:r w:rsidR="00957590" w:rsidRPr="00B05EF8">
              <w:t>d</w:t>
            </w:r>
            <w:r w:rsidRPr="00B05EF8">
              <w:t xml:space="preserve"> ja ettevõtete tegevus, halduskoormus.</w:t>
            </w:r>
          </w:p>
        </w:tc>
      </w:tr>
      <w:tr w:rsidR="00C87A32" w:rsidRPr="00B05EF8" w14:paraId="40D31A14" w14:textId="77777777" w:rsidTr="00910F87">
        <w:tc>
          <w:tcPr>
            <w:tcW w:w="9067" w:type="dxa"/>
            <w:gridSpan w:val="2"/>
          </w:tcPr>
          <w:p w14:paraId="4D7FF47C" w14:textId="77777777" w:rsidR="00C87A32" w:rsidRPr="00B05EF8" w:rsidRDefault="00C87A32" w:rsidP="0036607E">
            <w:pPr>
              <w:jc w:val="both"/>
            </w:pPr>
            <w:r w:rsidRPr="00B05EF8">
              <w:t xml:space="preserve">Sihtrühm: maaparanduse uurimistöö, maaparandussüsteemi projekteerimise, maaparanduse omanikujärelevalve ja maaparanduse ekspertiisi eest vastutavad </w:t>
            </w:r>
            <w:commentRangeStart w:id="19"/>
            <w:r w:rsidRPr="00B05EF8">
              <w:t>spetsialistid</w:t>
            </w:r>
            <w:commentRangeEnd w:id="19"/>
            <w:r w:rsidR="00CD7E4F" w:rsidRPr="00B05EF8">
              <w:rPr>
                <w:rStyle w:val="Kommentaariviide"/>
                <w:sz w:val="24"/>
                <w:szCs w:val="24"/>
              </w:rPr>
              <w:commentReference w:id="19"/>
            </w:r>
            <w:r w:rsidRPr="00B05EF8">
              <w:t>.</w:t>
            </w:r>
          </w:p>
        </w:tc>
      </w:tr>
      <w:tr w:rsidR="00C87A32" w:rsidRPr="00B05EF8" w14:paraId="7144AD9B" w14:textId="77777777" w:rsidTr="00910F87">
        <w:tc>
          <w:tcPr>
            <w:tcW w:w="9067" w:type="dxa"/>
            <w:gridSpan w:val="2"/>
          </w:tcPr>
          <w:p w14:paraId="7D9C53B8" w14:textId="7C37F008" w:rsidR="00C87A32" w:rsidRPr="00B05EF8" w:rsidRDefault="00C87A32" w:rsidP="0036607E">
            <w:pPr>
              <w:jc w:val="both"/>
            </w:pPr>
            <w:r w:rsidRPr="00B05EF8">
              <w:t xml:space="preserve">Avaldatav mõju: vastaval alal tegutsemine muutub </w:t>
            </w:r>
            <w:r w:rsidR="00F5593B" w:rsidRPr="00B05EF8">
              <w:t xml:space="preserve">lihtsamaks. Vastutavad spetsialistid, kes ei saanud viieaastasel perioodil täienduskoolitusel osaleda, saavad jätkata vastaval alal </w:t>
            </w:r>
            <w:commentRangeStart w:id="20"/>
            <w:r w:rsidR="00F5593B" w:rsidRPr="00B05EF8">
              <w:t>tegutsemist</w:t>
            </w:r>
            <w:commentRangeEnd w:id="20"/>
            <w:r w:rsidR="00E229F8" w:rsidRPr="00B05EF8">
              <w:rPr>
                <w:rStyle w:val="Kommentaariviide"/>
                <w:sz w:val="24"/>
                <w:szCs w:val="24"/>
              </w:rPr>
              <w:commentReference w:id="20"/>
            </w:r>
            <w:r w:rsidR="00F5593B" w:rsidRPr="00B05EF8">
              <w:t>.</w:t>
            </w:r>
          </w:p>
        </w:tc>
      </w:tr>
      <w:tr w:rsidR="00C87A32" w:rsidRPr="00B05EF8" w14:paraId="0B73B265" w14:textId="77777777" w:rsidTr="00910F87">
        <w:tc>
          <w:tcPr>
            <w:tcW w:w="9067" w:type="dxa"/>
            <w:gridSpan w:val="2"/>
          </w:tcPr>
          <w:p w14:paraId="72C50592" w14:textId="34E98BA5" w:rsidR="00C87A32" w:rsidRPr="00B05EF8" w:rsidRDefault="00C87A32" w:rsidP="0036607E">
            <w:pPr>
              <w:jc w:val="both"/>
            </w:pPr>
            <w:r w:rsidRPr="00B05EF8">
              <w:t>Mõju olulisus</w:t>
            </w:r>
          </w:p>
        </w:tc>
      </w:tr>
      <w:tr w:rsidR="00C87A32" w:rsidRPr="00B05EF8" w14:paraId="38A9311C" w14:textId="77777777" w:rsidTr="00910F87">
        <w:trPr>
          <w:trHeight w:val="282"/>
        </w:trPr>
        <w:tc>
          <w:tcPr>
            <w:tcW w:w="4531" w:type="dxa"/>
          </w:tcPr>
          <w:p w14:paraId="708F8602" w14:textId="2299BC39" w:rsidR="00C87A32" w:rsidRPr="00B05EF8" w:rsidRDefault="00C87A32" w:rsidP="0036607E">
            <w:pPr>
              <w:jc w:val="both"/>
            </w:pPr>
            <w:r w:rsidRPr="00B05EF8">
              <w:t>Ulatus: keskmine,</w:t>
            </w:r>
            <w:r w:rsidR="00DF1E2C" w:rsidRPr="00B05EF8">
              <w:t xml:space="preserve"> </w:t>
            </w:r>
            <w:r w:rsidR="00271EB0" w:rsidRPr="00B05EF8">
              <w:t>täiendus</w:t>
            </w:r>
            <w:r w:rsidR="00F5593B" w:rsidRPr="00B05EF8">
              <w:t>koolituste valiku</w:t>
            </w:r>
            <w:r w:rsidR="00271EB0" w:rsidRPr="00B05EF8">
              <w:t>t ei piirata</w:t>
            </w:r>
            <w:r w:rsidR="002A2452">
              <w:t>.</w:t>
            </w:r>
          </w:p>
        </w:tc>
        <w:tc>
          <w:tcPr>
            <w:tcW w:w="4536" w:type="dxa"/>
          </w:tcPr>
          <w:p w14:paraId="4D14F934" w14:textId="6E9D33CB" w:rsidR="00C87A32" w:rsidRPr="00B05EF8" w:rsidRDefault="00C87A32" w:rsidP="0036607E">
            <w:pPr>
              <w:jc w:val="both"/>
            </w:pPr>
            <w:r w:rsidRPr="00B05EF8">
              <w:t xml:space="preserve">Sihtrühma suurus: </w:t>
            </w:r>
            <w:r w:rsidR="00DF1E2C" w:rsidRPr="00B05EF8">
              <w:t>väike (</w:t>
            </w:r>
            <w:r w:rsidR="0022742F">
              <w:t>u</w:t>
            </w:r>
            <w:r w:rsidR="0022742F" w:rsidRPr="00B05EF8">
              <w:t xml:space="preserve"> </w:t>
            </w:r>
            <w:r w:rsidR="00DF1E2C" w:rsidRPr="00B05EF8">
              <w:t>100 ettevõ</w:t>
            </w:r>
            <w:r w:rsidR="0022742F">
              <w:t>tjat</w:t>
            </w:r>
            <w:r w:rsidR="00DF1E2C" w:rsidRPr="00B05EF8">
              <w:t xml:space="preserve"> ja </w:t>
            </w:r>
            <w:r w:rsidR="0022742F">
              <w:t>u</w:t>
            </w:r>
            <w:r w:rsidR="0022742F" w:rsidRPr="00B05EF8">
              <w:t xml:space="preserve"> </w:t>
            </w:r>
            <w:r w:rsidR="00DF1E2C" w:rsidRPr="00B05EF8">
              <w:t xml:space="preserve">100 </w:t>
            </w:r>
            <w:r w:rsidR="0022742F">
              <w:t xml:space="preserve">vastutavat </w:t>
            </w:r>
            <w:r w:rsidR="00DF1E2C" w:rsidRPr="00B05EF8">
              <w:t>spetsialisti)</w:t>
            </w:r>
            <w:r w:rsidR="00F5593B" w:rsidRPr="00B05EF8">
              <w:t>.</w:t>
            </w:r>
          </w:p>
        </w:tc>
      </w:tr>
      <w:tr w:rsidR="00C87A32" w:rsidRPr="00B05EF8" w14:paraId="0BB79385" w14:textId="77777777" w:rsidTr="00910F87">
        <w:trPr>
          <w:trHeight w:val="282"/>
        </w:trPr>
        <w:tc>
          <w:tcPr>
            <w:tcW w:w="4531" w:type="dxa"/>
          </w:tcPr>
          <w:p w14:paraId="4DCDC441" w14:textId="77777777" w:rsidR="00C87A32" w:rsidRPr="00B05EF8" w:rsidRDefault="00C87A32" w:rsidP="0036607E">
            <w:pPr>
              <w:jc w:val="both"/>
            </w:pPr>
            <w:r w:rsidRPr="00B05EF8">
              <w:t>Sagedus: väike, ühekordne tegevus.</w:t>
            </w:r>
          </w:p>
        </w:tc>
        <w:tc>
          <w:tcPr>
            <w:tcW w:w="4536" w:type="dxa"/>
          </w:tcPr>
          <w:p w14:paraId="69EEDD95" w14:textId="77777777" w:rsidR="00C87A32" w:rsidRPr="00B05EF8" w:rsidRDefault="00C87A32" w:rsidP="0036607E">
            <w:pPr>
              <w:jc w:val="both"/>
            </w:pPr>
            <w:r w:rsidRPr="00B05EF8">
              <w:t xml:space="preserve">Ebasoovitavate mõjude </w:t>
            </w:r>
            <w:commentRangeStart w:id="21"/>
            <w:r w:rsidRPr="00B05EF8">
              <w:t>risk</w:t>
            </w:r>
            <w:commentRangeEnd w:id="21"/>
            <w:r w:rsidRPr="00B05EF8">
              <w:rPr>
                <w:rStyle w:val="Kommentaariviide"/>
                <w:sz w:val="24"/>
                <w:szCs w:val="24"/>
              </w:rPr>
              <w:commentReference w:id="21"/>
            </w:r>
            <w:r w:rsidRPr="00B05EF8">
              <w:t>: väike, positiivne mõju.</w:t>
            </w:r>
          </w:p>
        </w:tc>
      </w:tr>
    </w:tbl>
    <w:p w14:paraId="7DDA6563" w14:textId="14F9EB6E" w:rsidR="00C87A32" w:rsidRPr="00B05EF8" w:rsidRDefault="00DF1E2C" w:rsidP="0036607E">
      <w:pPr>
        <w:jc w:val="both"/>
        <w:rPr>
          <w:b/>
          <w:bCs/>
        </w:rPr>
      </w:pPr>
      <w:r w:rsidRPr="00B05EF8">
        <w:rPr>
          <w:bCs/>
        </w:rPr>
        <w:t>Täienduskoolituse nõue kitsendas vastutava spetsialisti koolituste valikut</w:t>
      </w:r>
      <w:r w:rsidR="00271EB0" w:rsidRPr="00B05EF8">
        <w:rPr>
          <w:bCs/>
        </w:rPr>
        <w:t xml:space="preserve"> olukorras, kus täienduskoolituse pakkujaid ei olnud</w:t>
      </w:r>
      <w:r w:rsidR="00C64213" w:rsidRPr="00B05EF8">
        <w:rPr>
          <w:bCs/>
        </w:rPr>
        <w:t>.</w:t>
      </w:r>
      <w:r w:rsidRPr="00B05EF8">
        <w:rPr>
          <w:bCs/>
        </w:rPr>
        <w:t xml:space="preserve"> Ettevõtja, kelle </w:t>
      </w:r>
      <w:r w:rsidR="00C64213" w:rsidRPr="00B05EF8">
        <w:rPr>
          <w:bCs/>
        </w:rPr>
        <w:t xml:space="preserve">ettevõttes </w:t>
      </w:r>
      <w:r w:rsidRPr="00B05EF8">
        <w:rPr>
          <w:bCs/>
        </w:rPr>
        <w:t>vastutav spetsialist töötab</w:t>
      </w:r>
      <w:r w:rsidR="00C64213" w:rsidRPr="00B05EF8">
        <w:rPr>
          <w:bCs/>
        </w:rPr>
        <w:t>,</w:t>
      </w:r>
      <w:r w:rsidRPr="00B05EF8">
        <w:rPr>
          <w:bCs/>
        </w:rPr>
        <w:t xml:space="preserve"> ja </w:t>
      </w:r>
      <w:r w:rsidR="00C64213" w:rsidRPr="00B05EF8">
        <w:rPr>
          <w:bCs/>
        </w:rPr>
        <w:t xml:space="preserve">ka </w:t>
      </w:r>
      <w:r w:rsidRPr="00B05EF8">
        <w:rPr>
          <w:bCs/>
        </w:rPr>
        <w:t>spetsialist</w:t>
      </w:r>
      <w:r w:rsidR="00CF7D61" w:rsidRPr="00B05EF8">
        <w:rPr>
          <w:bCs/>
        </w:rPr>
        <w:t xml:space="preserve"> ise</w:t>
      </w:r>
      <w:r w:rsidRPr="00B05EF8">
        <w:rPr>
          <w:bCs/>
        </w:rPr>
        <w:t xml:space="preserve"> saavad valida koolitusturult sellised koolitused, mis aitavad täiendada spetsialisti teadmisi kõige enam. </w:t>
      </w:r>
      <w:r w:rsidR="00A66DBF" w:rsidRPr="00B05EF8">
        <w:rPr>
          <w:bCs/>
        </w:rPr>
        <w:t>Jääb v</w:t>
      </w:r>
      <w:r w:rsidRPr="00B05EF8">
        <w:rPr>
          <w:bCs/>
        </w:rPr>
        <w:t>äike risk, et mõned vastutavad spetsialistid ei täienda oma teadmisi</w:t>
      </w:r>
      <w:r w:rsidR="000C54CF" w:rsidRPr="00B05EF8">
        <w:rPr>
          <w:bCs/>
        </w:rPr>
        <w:t>. Samas</w:t>
      </w:r>
      <w:r w:rsidR="00271EB0" w:rsidRPr="00B05EF8">
        <w:rPr>
          <w:bCs/>
        </w:rPr>
        <w:t xml:space="preserve"> ettevõtted, ke</w:t>
      </w:r>
      <w:r w:rsidR="000C54CF" w:rsidRPr="00B05EF8">
        <w:rPr>
          <w:bCs/>
        </w:rPr>
        <w:t>lle vastutavad spetsialistid</w:t>
      </w:r>
      <w:r w:rsidR="00271EB0" w:rsidRPr="00B05EF8">
        <w:rPr>
          <w:bCs/>
        </w:rPr>
        <w:t xml:space="preserve"> värskendavad oma teadmis</w:t>
      </w:r>
      <w:r w:rsidR="00C64213" w:rsidRPr="00B05EF8">
        <w:rPr>
          <w:bCs/>
        </w:rPr>
        <w:t>i</w:t>
      </w:r>
      <w:r w:rsidR="00271EB0" w:rsidRPr="00B05EF8">
        <w:rPr>
          <w:bCs/>
        </w:rPr>
        <w:t xml:space="preserve"> </w:t>
      </w:r>
      <w:r w:rsidR="00B441A4">
        <w:rPr>
          <w:bCs/>
        </w:rPr>
        <w:t>ning</w:t>
      </w:r>
      <w:r w:rsidR="00B441A4" w:rsidRPr="00B05EF8">
        <w:rPr>
          <w:bCs/>
        </w:rPr>
        <w:t xml:space="preserve"> </w:t>
      </w:r>
      <w:r w:rsidR="00271EB0" w:rsidRPr="00B05EF8">
        <w:rPr>
          <w:bCs/>
        </w:rPr>
        <w:t>on uute tehnoloogiate ja materjalidega kursi</w:t>
      </w:r>
      <w:r w:rsidR="000C54CF" w:rsidRPr="00B05EF8">
        <w:rPr>
          <w:bCs/>
        </w:rPr>
        <w:t>s</w:t>
      </w:r>
      <w:r w:rsidR="00CF7D61" w:rsidRPr="00B05EF8">
        <w:rPr>
          <w:bCs/>
        </w:rPr>
        <w:t>,</w:t>
      </w:r>
      <w:r w:rsidR="00271EB0" w:rsidRPr="00B05EF8">
        <w:rPr>
          <w:bCs/>
        </w:rPr>
        <w:t xml:space="preserve"> o</w:t>
      </w:r>
      <w:r w:rsidR="000C54CF" w:rsidRPr="00B05EF8">
        <w:rPr>
          <w:bCs/>
        </w:rPr>
        <w:t>mavad teatud</w:t>
      </w:r>
      <w:r w:rsidR="00271EB0" w:rsidRPr="00B05EF8">
        <w:rPr>
          <w:bCs/>
        </w:rPr>
        <w:t xml:space="preserve"> konkurentsieelis</w:t>
      </w:r>
      <w:r w:rsidR="000C54CF" w:rsidRPr="00B05EF8">
        <w:rPr>
          <w:bCs/>
        </w:rPr>
        <w:t>t ja on</w:t>
      </w:r>
      <w:r w:rsidR="00C64213" w:rsidRPr="00B05EF8">
        <w:rPr>
          <w:bCs/>
        </w:rPr>
        <w:t xml:space="preserve"> rohkem</w:t>
      </w:r>
      <w:r w:rsidR="000C54CF" w:rsidRPr="00B05EF8">
        <w:rPr>
          <w:bCs/>
        </w:rPr>
        <w:t xml:space="preserve"> </w:t>
      </w:r>
      <w:r w:rsidR="00CF7D61" w:rsidRPr="00B05EF8">
        <w:rPr>
          <w:bCs/>
        </w:rPr>
        <w:t>hinnatud</w:t>
      </w:r>
      <w:r w:rsidR="000C54CF" w:rsidRPr="00B05EF8">
        <w:rPr>
          <w:bCs/>
        </w:rPr>
        <w:t>. M</w:t>
      </w:r>
      <w:r w:rsidR="00271EB0" w:rsidRPr="00B05EF8">
        <w:rPr>
          <w:bCs/>
        </w:rPr>
        <w:t>aaparandussüsteemi omanikud soovivad</w:t>
      </w:r>
      <w:r w:rsidR="000C54CF" w:rsidRPr="00B05EF8">
        <w:rPr>
          <w:bCs/>
        </w:rPr>
        <w:t xml:space="preserve">, et </w:t>
      </w:r>
      <w:r w:rsidR="00271EB0" w:rsidRPr="00B05EF8">
        <w:rPr>
          <w:bCs/>
        </w:rPr>
        <w:t>ehitusprojekte koostaksid valdkonna arengutega kursis olevad vastutavad spetsialistid</w:t>
      </w:r>
      <w:r w:rsidR="000C54CF" w:rsidRPr="00B05EF8">
        <w:rPr>
          <w:bCs/>
        </w:rPr>
        <w:t xml:space="preserve">. </w:t>
      </w:r>
      <w:r w:rsidR="003C6557" w:rsidRPr="00B05EF8">
        <w:rPr>
          <w:bCs/>
        </w:rPr>
        <w:t xml:space="preserve">Nii suureneb spetsialistil ja ettevõtjal endal </w:t>
      </w:r>
      <w:r w:rsidR="000C54CF" w:rsidRPr="00B05EF8">
        <w:rPr>
          <w:bCs/>
        </w:rPr>
        <w:t xml:space="preserve">motivatsioon </w:t>
      </w:r>
      <w:r w:rsidR="00CF7D61" w:rsidRPr="00B05EF8">
        <w:rPr>
          <w:bCs/>
        </w:rPr>
        <w:t xml:space="preserve">arendada </w:t>
      </w:r>
      <w:r w:rsidR="000C54CF" w:rsidRPr="00B05EF8">
        <w:rPr>
          <w:bCs/>
        </w:rPr>
        <w:t xml:space="preserve">oma teadmisi ja </w:t>
      </w:r>
      <w:r w:rsidR="00CF7D61" w:rsidRPr="00B05EF8">
        <w:rPr>
          <w:bCs/>
        </w:rPr>
        <w:t>otsida</w:t>
      </w:r>
      <w:r w:rsidR="000C54CF" w:rsidRPr="00B05EF8">
        <w:rPr>
          <w:bCs/>
        </w:rPr>
        <w:t xml:space="preserve"> innovaatilisemaid lahendusi.</w:t>
      </w:r>
    </w:p>
    <w:p w14:paraId="6B61ECC7" w14:textId="77777777" w:rsidR="006370D0" w:rsidRPr="00B05EF8" w:rsidRDefault="006370D0" w:rsidP="0036607E">
      <w:pPr>
        <w:jc w:val="both"/>
        <w:rPr>
          <w:b/>
          <w:bCs/>
        </w:rPr>
      </w:pPr>
    </w:p>
    <w:p w14:paraId="34536211" w14:textId="4BBC4728" w:rsidR="007D41F2" w:rsidRPr="00B05EF8" w:rsidRDefault="007D41F2" w:rsidP="0036607E">
      <w:pPr>
        <w:jc w:val="both"/>
        <w:rPr>
          <w:b/>
          <w:bCs/>
        </w:rPr>
      </w:pPr>
    </w:p>
    <w:tbl>
      <w:tblPr>
        <w:tblStyle w:val="Kontuurtabel"/>
        <w:tblW w:w="9067" w:type="dxa"/>
        <w:tblLook w:val="04A0" w:firstRow="1" w:lastRow="0" w:firstColumn="1" w:lastColumn="0" w:noHBand="0" w:noVBand="1"/>
      </w:tblPr>
      <w:tblGrid>
        <w:gridCol w:w="4531"/>
        <w:gridCol w:w="4536"/>
      </w:tblGrid>
      <w:tr w:rsidR="0006037C" w:rsidRPr="00B05EF8" w14:paraId="3922F7C9" w14:textId="77777777" w:rsidTr="53FA6E6C">
        <w:tc>
          <w:tcPr>
            <w:tcW w:w="9067" w:type="dxa"/>
            <w:gridSpan w:val="2"/>
          </w:tcPr>
          <w:p w14:paraId="157809F7" w14:textId="66090094" w:rsidR="0006037C" w:rsidRPr="00B05EF8" w:rsidRDefault="00FA02F9" w:rsidP="0036607E">
            <w:pPr>
              <w:jc w:val="both"/>
              <w:rPr>
                <w:b/>
                <w:bCs/>
              </w:rPr>
            </w:pPr>
            <w:r w:rsidRPr="00B05EF8">
              <w:rPr>
                <w:b/>
                <w:bCs/>
              </w:rPr>
              <w:t>6.</w:t>
            </w:r>
            <w:r w:rsidR="007D41F2" w:rsidRPr="00B05EF8">
              <w:rPr>
                <w:b/>
                <w:bCs/>
              </w:rPr>
              <w:t xml:space="preserve">2. </w:t>
            </w:r>
            <w:r w:rsidR="00FD6065" w:rsidRPr="00B05EF8">
              <w:rPr>
                <w:b/>
                <w:bCs/>
              </w:rPr>
              <w:t xml:space="preserve">Metsamaal paikneva </w:t>
            </w:r>
            <w:r w:rsidR="00EA18A9">
              <w:rPr>
                <w:b/>
                <w:bCs/>
              </w:rPr>
              <w:t>e</w:t>
            </w:r>
            <w:r w:rsidR="00EA18A9" w:rsidRPr="00453F8C">
              <w:rPr>
                <w:rFonts w:eastAsia="Aptos" w:cs="Times New Roman"/>
                <w:b/>
                <w:bCs/>
              </w:rPr>
              <w:t>nne 2003.</w:t>
            </w:r>
            <w:r w:rsidR="00EA18A9" w:rsidRPr="008522C7">
              <w:rPr>
                <w:rFonts w:eastAsia="Times New Roman" w:cs="Times New Roman"/>
                <w:color w:val="202020"/>
                <w:lang w:eastAsia="et-EE"/>
              </w:rPr>
              <w:t> </w:t>
            </w:r>
            <w:r w:rsidR="00EA18A9" w:rsidRPr="00453F8C">
              <w:rPr>
                <w:rFonts w:eastAsia="Aptos" w:cs="Times New Roman"/>
                <w:b/>
                <w:bCs/>
              </w:rPr>
              <w:t>aasta 1.</w:t>
            </w:r>
            <w:r w:rsidR="00EA18A9" w:rsidRPr="008522C7">
              <w:rPr>
                <w:rFonts w:eastAsia="Times New Roman" w:cs="Times New Roman"/>
                <w:color w:val="202020"/>
                <w:lang w:eastAsia="et-EE"/>
              </w:rPr>
              <w:t> </w:t>
            </w:r>
            <w:r w:rsidR="00EA18A9" w:rsidRPr="00453F8C">
              <w:rPr>
                <w:rFonts w:eastAsia="Aptos" w:cs="Times New Roman"/>
                <w:b/>
                <w:bCs/>
              </w:rPr>
              <w:t>juulit ehitatud</w:t>
            </w:r>
            <w:r w:rsidR="00EA18A9" w:rsidRPr="00B05EF8" w:rsidDel="00B441A4">
              <w:rPr>
                <w:b/>
                <w:bCs/>
              </w:rPr>
              <w:t xml:space="preserve"> </w:t>
            </w:r>
            <w:r w:rsidR="00B441A4">
              <w:rPr>
                <w:b/>
                <w:bCs/>
              </w:rPr>
              <w:t>maaparandussüsteemi</w:t>
            </w:r>
            <w:r w:rsidR="00FD6065" w:rsidRPr="00B05EF8">
              <w:rPr>
                <w:b/>
                <w:bCs/>
              </w:rPr>
              <w:t xml:space="preserve"> maaparandussüsteemide registrisse </w:t>
            </w:r>
            <w:r w:rsidR="001E7AF7" w:rsidRPr="00B05EF8">
              <w:rPr>
                <w:b/>
                <w:bCs/>
              </w:rPr>
              <w:t>kandmine</w:t>
            </w:r>
          </w:p>
        </w:tc>
      </w:tr>
      <w:tr w:rsidR="0006037C" w:rsidRPr="00B05EF8" w14:paraId="50D04BF0" w14:textId="77777777" w:rsidTr="53FA6E6C">
        <w:tc>
          <w:tcPr>
            <w:tcW w:w="9067" w:type="dxa"/>
            <w:gridSpan w:val="2"/>
          </w:tcPr>
          <w:p w14:paraId="0D88B68F" w14:textId="5979EDB5" w:rsidR="0006037C" w:rsidRPr="00B05EF8" w:rsidRDefault="00FA02F9" w:rsidP="0036607E">
            <w:pPr>
              <w:jc w:val="both"/>
            </w:pPr>
            <w:r w:rsidRPr="00B05EF8">
              <w:rPr>
                <w:b/>
                <w:bCs/>
              </w:rPr>
              <w:t>6.</w:t>
            </w:r>
            <w:r w:rsidR="00253C15" w:rsidRPr="00B05EF8">
              <w:rPr>
                <w:b/>
                <w:bCs/>
              </w:rPr>
              <w:t>2.1</w:t>
            </w:r>
            <w:r w:rsidR="00253C15" w:rsidRPr="00B05EF8">
              <w:t xml:space="preserve"> </w:t>
            </w:r>
            <w:r w:rsidR="0006037C" w:rsidRPr="00B05EF8">
              <w:rPr>
                <w:b/>
                <w:bCs/>
              </w:rPr>
              <w:t>Mõju majandusele:</w:t>
            </w:r>
            <w:r w:rsidR="0006037C" w:rsidRPr="00B05EF8">
              <w:t xml:space="preserve"> </w:t>
            </w:r>
            <w:r w:rsidR="00F5593B" w:rsidRPr="00B05EF8">
              <w:t xml:space="preserve">ettevõtlusele, </w:t>
            </w:r>
            <w:r w:rsidR="00253C15" w:rsidRPr="00B05EF8">
              <w:t>halduskoormus, metsatööstus</w:t>
            </w:r>
            <w:r w:rsidR="001E7AF7" w:rsidRPr="00B05EF8">
              <w:t>.</w:t>
            </w:r>
          </w:p>
        </w:tc>
      </w:tr>
      <w:tr w:rsidR="0006037C" w:rsidRPr="00B05EF8" w14:paraId="6B6BE632" w14:textId="77777777" w:rsidTr="53FA6E6C">
        <w:tc>
          <w:tcPr>
            <w:tcW w:w="9067" w:type="dxa"/>
            <w:gridSpan w:val="2"/>
            <w:tcBorders>
              <w:bottom w:val="single" w:sz="4" w:space="0" w:color="auto"/>
            </w:tcBorders>
          </w:tcPr>
          <w:p w14:paraId="61FE14AC" w14:textId="02681E89" w:rsidR="0006037C" w:rsidRPr="00B05EF8" w:rsidRDefault="0006037C" w:rsidP="0036607E">
            <w:pPr>
              <w:jc w:val="both"/>
            </w:pPr>
            <w:r w:rsidRPr="00B05EF8">
              <w:t xml:space="preserve">Sihtrühm: </w:t>
            </w:r>
            <w:r w:rsidR="003C6557" w:rsidRPr="00B05EF8">
              <w:t xml:space="preserve">peamiselt </w:t>
            </w:r>
            <w:r w:rsidR="00577F39" w:rsidRPr="00B05EF8">
              <w:t>metsamaadel</w:t>
            </w:r>
            <w:r w:rsidR="003C6557" w:rsidRPr="00B05EF8">
              <w:t xml:space="preserve"> paiknevate</w:t>
            </w:r>
            <w:r w:rsidR="00577F39" w:rsidRPr="00B05EF8">
              <w:t xml:space="preserve"> </w:t>
            </w:r>
            <w:r w:rsidR="003F3CAE" w:rsidRPr="00B05EF8">
              <w:t>maaparandussüsteemi</w:t>
            </w:r>
            <w:r w:rsidR="003C6557" w:rsidRPr="00B05EF8">
              <w:t>de</w:t>
            </w:r>
            <w:r w:rsidR="003F3CAE" w:rsidRPr="00B05EF8">
              <w:t xml:space="preserve"> omanikud</w:t>
            </w:r>
            <w:r w:rsidR="001E7AF7" w:rsidRPr="00B05EF8">
              <w:t>.</w:t>
            </w:r>
          </w:p>
        </w:tc>
      </w:tr>
      <w:tr w:rsidR="000722CD" w:rsidRPr="00B05EF8" w14:paraId="12E97063" w14:textId="77777777" w:rsidTr="53FA6E6C">
        <w:tc>
          <w:tcPr>
            <w:tcW w:w="9067" w:type="dxa"/>
            <w:gridSpan w:val="2"/>
            <w:tcBorders>
              <w:bottom w:val="nil"/>
            </w:tcBorders>
          </w:tcPr>
          <w:p w14:paraId="256AF298" w14:textId="00ECC1B8" w:rsidR="0006037C" w:rsidRPr="00B05EF8" w:rsidRDefault="0006037C" w:rsidP="002A333C">
            <w:pPr>
              <w:jc w:val="both"/>
            </w:pPr>
            <w:r w:rsidRPr="00B05EF8">
              <w:t xml:space="preserve">Avaldatav mõju: </w:t>
            </w:r>
            <w:r w:rsidR="00EA18A9">
              <w:t xml:space="preserve">metsamaal paiknevate </w:t>
            </w:r>
            <w:r w:rsidR="003F3CAE" w:rsidRPr="00B05EF8">
              <w:t>maaparandussüsteemid</w:t>
            </w:r>
            <w:r w:rsidR="000722CD" w:rsidRPr="00B05EF8">
              <w:t>e</w:t>
            </w:r>
            <w:r w:rsidR="003F3CAE" w:rsidRPr="00B05EF8">
              <w:t xml:space="preserve"> kan</w:t>
            </w:r>
            <w:r w:rsidR="000722CD" w:rsidRPr="00B05EF8">
              <w:t>dmiseks</w:t>
            </w:r>
            <w:r w:rsidR="003F3CAE" w:rsidRPr="00B05EF8">
              <w:t xml:space="preserve"> </w:t>
            </w:r>
            <w:r w:rsidR="000722CD" w:rsidRPr="00B05EF8">
              <w:t xml:space="preserve">maaparandussüsteemide registrisse ei ole vajalik </w:t>
            </w:r>
            <w:r w:rsidR="003F3CAE" w:rsidRPr="00B05EF8">
              <w:t>omaniku taotlus</w:t>
            </w:r>
            <w:r w:rsidR="00B57612" w:rsidRPr="00B05EF8">
              <w:t xml:space="preserve"> ega maaparandussüsteemi eelnev </w:t>
            </w:r>
            <w:commentRangeStart w:id="22"/>
            <w:r w:rsidR="00B57612" w:rsidRPr="00B05EF8">
              <w:t>rekonstrueerimine</w:t>
            </w:r>
            <w:commentRangeEnd w:id="22"/>
            <w:r w:rsidR="00E90BD3" w:rsidRPr="00B05EF8">
              <w:rPr>
                <w:rStyle w:val="Kommentaariviide"/>
                <w:sz w:val="24"/>
                <w:szCs w:val="24"/>
              </w:rPr>
              <w:commentReference w:id="22"/>
            </w:r>
            <w:r w:rsidR="00B57612" w:rsidRPr="00B05EF8">
              <w:t>.</w:t>
            </w:r>
          </w:p>
        </w:tc>
      </w:tr>
      <w:tr w:rsidR="000722CD" w:rsidRPr="00B05EF8" w14:paraId="643EB577" w14:textId="77777777" w:rsidTr="53FA6E6C">
        <w:tc>
          <w:tcPr>
            <w:tcW w:w="9067" w:type="dxa"/>
            <w:gridSpan w:val="2"/>
            <w:tcBorders>
              <w:bottom w:val="nil"/>
            </w:tcBorders>
          </w:tcPr>
          <w:p w14:paraId="2079304D" w14:textId="25E814DA" w:rsidR="000722CD" w:rsidRPr="00B05EF8" w:rsidRDefault="000722CD" w:rsidP="002A333C">
            <w:pPr>
              <w:jc w:val="both"/>
            </w:pPr>
            <w:r w:rsidRPr="00B05EF8">
              <w:t>Mõju olulisus</w:t>
            </w:r>
          </w:p>
        </w:tc>
      </w:tr>
      <w:tr w:rsidR="0006037C" w:rsidRPr="00B05EF8" w14:paraId="06ADAB34" w14:textId="77777777" w:rsidTr="53FA6E6C">
        <w:trPr>
          <w:trHeight w:val="282"/>
        </w:trPr>
        <w:tc>
          <w:tcPr>
            <w:tcW w:w="4531" w:type="dxa"/>
          </w:tcPr>
          <w:p w14:paraId="649E22B5" w14:textId="797DB2F8" w:rsidR="0006037C" w:rsidRPr="00B05EF8" w:rsidRDefault="0006037C" w:rsidP="0036607E">
            <w:pPr>
              <w:jc w:val="both"/>
            </w:pPr>
            <w:r w:rsidRPr="00B05EF8">
              <w:t xml:space="preserve">Ulatus: </w:t>
            </w:r>
            <w:r w:rsidR="00B57612" w:rsidRPr="00B05EF8">
              <w:t>suur</w:t>
            </w:r>
            <w:r w:rsidR="001E7AF7" w:rsidRPr="00B05EF8">
              <w:t>.</w:t>
            </w:r>
          </w:p>
        </w:tc>
        <w:tc>
          <w:tcPr>
            <w:tcW w:w="4536" w:type="dxa"/>
          </w:tcPr>
          <w:p w14:paraId="21A65F95" w14:textId="0AEF871F" w:rsidR="0006037C" w:rsidRPr="00B05EF8" w:rsidRDefault="0006037C" w:rsidP="0036607E">
            <w:pPr>
              <w:jc w:val="both"/>
            </w:pPr>
            <w:r w:rsidRPr="00B05EF8">
              <w:t xml:space="preserve">Sihtrühma suurus: </w:t>
            </w:r>
            <w:r w:rsidR="00B57612" w:rsidRPr="00B05EF8">
              <w:t xml:space="preserve">suur, </w:t>
            </w:r>
            <w:r w:rsidR="00B441A4">
              <w:t>u</w:t>
            </w:r>
            <w:r w:rsidR="00B57612" w:rsidRPr="00B05EF8">
              <w:t xml:space="preserve"> 25</w:t>
            </w:r>
            <w:r w:rsidR="003C6557" w:rsidRPr="00B05EF8">
              <w:t xml:space="preserve"> </w:t>
            </w:r>
            <w:r w:rsidR="00B57612" w:rsidRPr="00B05EF8">
              <w:t xml:space="preserve">000 (keskmine metsaomand on 12 ha, Erametsaliidu sõnul on </w:t>
            </w:r>
            <w:r w:rsidR="003C6557" w:rsidRPr="00B05EF8">
              <w:t xml:space="preserve">u </w:t>
            </w:r>
            <w:r w:rsidR="00B57612" w:rsidRPr="00B05EF8">
              <w:t>3</w:t>
            </w:r>
            <w:r w:rsidR="00F87B4C" w:rsidRPr="00B05EF8">
              <w:t>15</w:t>
            </w:r>
            <w:r w:rsidR="003C6557" w:rsidRPr="00B05EF8">
              <w:t xml:space="preserve"> </w:t>
            </w:r>
            <w:r w:rsidR="00B57612" w:rsidRPr="00B05EF8">
              <w:t>000 ha kuivendatud metsa, mis ei ole registrisse kantud).</w:t>
            </w:r>
          </w:p>
        </w:tc>
      </w:tr>
      <w:tr w:rsidR="0006037C" w:rsidRPr="00B05EF8" w14:paraId="284750D5" w14:textId="77777777" w:rsidTr="53FA6E6C">
        <w:trPr>
          <w:trHeight w:val="282"/>
        </w:trPr>
        <w:tc>
          <w:tcPr>
            <w:tcW w:w="4531" w:type="dxa"/>
          </w:tcPr>
          <w:p w14:paraId="4F8D95B9" w14:textId="77777777" w:rsidR="0006037C" w:rsidRPr="00B05EF8" w:rsidRDefault="0006037C" w:rsidP="0036607E">
            <w:pPr>
              <w:jc w:val="both"/>
            </w:pPr>
            <w:r w:rsidRPr="00B05EF8">
              <w:t>Sagedus: väike, ühekordne tegevus.</w:t>
            </w:r>
          </w:p>
        </w:tc>
        <w:tc>
          <w:tcPr>
            <w:tcW w:w="4536" w:type="dxa"/>
          </w:tcPr>
          <w:p w14:paraId="05B5BE04" w14:textId="77777777" w:rsidR="0006037C" w:rsidRPr="00B05EF8" w:rsidRDefault="0006037C" w:rsidP="0036607E">
            <w:pPr>
              <w:jc w:val="both"/>
            </w:pPr>
            <w:commentRangeStart w:id="23"/>
            <w:r>
              <w:t>Ebasoovitavate mõjude risk: väike, positiivne mõju.</w:t>
            </w:r>
            <w:commentRangeEnd w:id="23"/>
            <w:r w:rsidRPr="00B05EF8">
              <w:rPr>
                <w:rStyle w:val="Kommentaariviide"/>
                <w:sz w:val="24"/>
                <w:szCs w:val="24"/>
              </w:rPr>
              <w:commentReference w:id="23"/>
            </w:r>
          </w:p>
        </w:tc>
      </w:tr>
    </w:tbl>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FA02F9" w:rsidRPr="00B05EF8" w14:paraId="6E6FF02F" w14:textId="77777777" w:rsidTr="53FA6E6C">
        <w:tc>
          <w:tcPr>
            <w:tcW w:w="9067" w:type="dxa"/>
            <w:gridSpan w:val="2"/>
          </w:tcPr>
          <w:p w14:paraId="3F4C5544" w14:textId="4423279F" w:rsidR="00FA02F9" w:rsidRPr="00B05EF8" w:rsidRDefault="00FA02F9" w:rsidP="0036607E">
            <w:pPr>
              <w:jc w:val="both"/>
            </w:pPr>
            <w:r w:rsidRPr="00B05EF8">
              <w:rPr>
                <w:b/>
                <w:bCs/>
              </w:rPr>
              <w:t xml:space="preserve">6.2.2 Mõju </w:t>
            </w:r>
            <w:r w:rsidR="00D8554C" w:rsidRPr="00B05EF8">
              <w:rPr>
                <w:b/>
                <w:bCs/>
              </w:rPr>
              <w:t>keskkonnale</w:t>
            </w:r>
            <w:r w:rsidRPr="00B05EF8">
              <w:rPr>
                <w:b/>
                <w:bCs/>
              </w:rPr>
              <w:t xml:space="preserve">: </w:t>
            </w:r>
            <w:r w:rsidR="00D8554C" w:rsidRPr="00B05EF8">
              <w:t>metsandus</w:t>
            </w:r>
            <w:r w:rsidR="001E7AF7" w:rsidRPr="00B05EF8">
              <w:t>.</w:t>
            </w:r>
            <w:r w:rsidR="00091D54" w:rsidRPr="00B05EF8">
              <w:rPr>
                <w:b/>
                <w:bCs/>
              </w:rPr>
              <w:t xml:space="preserve"> </w:t>
            </w:r>
          </w:p>
        </w:tc>
      </w:tr>
      <w:tr w:rsidR="00FA02F9" w:rsidRPr="00B05EF8" w14:paraId="555CC13B" w14:textId="77777777" w:rsidTr="53FA6E6C">
        <w:tc>
          <w:tcPr>
            <w:tcW w:w="9067" w:type="dxa"/>
            <w:gridSpan w:val="2"/>
          </w:tcPr>
          <w:p w14:paraId="575E3D26" w14:textId="45A3CB95" w:rsidR="00FA02F9" w:rsidRPr="00B05EF8" w:rsidRDefault="00FA02F9" w:rsidP="0036607E">
            <w:pPr>
              <w:jc w:val="both"/>
            </w:pPr>
            <w:r w:rsidRPr="00B05EF8">
              <w:t xml:space="preserve">Sihtrühm: </w:t>
            </w:r>
            <w:r w:rsidR="00F87B4C" w:rsidRPr="00B05EF8">
              <w:t>Metsaomanikud</w:t>
            </w:r>
            <w:r w:rsidR="001E7AF7" w:rsidRPr="00B05EF8">
              <w:t>.</w:t>
            </w:r>
          </w:p>
        </w:tc>
      </w:tr>
      <w:tr w:rsidR="00FA02F9" w:rsidRPr="00B05EF8" w14:paraId="2B4CB10F" w14:textId="77777777" w:rsidTr="53FA6E6C">
        <w:tc>
          <w:tcPr>
            <w:tcW w:w="9067" w:type="dxa"/>
            <w:gridSpan w:val="2"/>
          </w:tcPr>
          <w:p w14:paraId="626DD9E2" w14:textId="40F67136" w:rsidR="00FA02F9" w:rsidRPr="00B05EF8" w:rsidRDefault="00FA02F9" w:rsidP="0036607E">
            <w:pPr>
              <w:jc w:val="both"/>
            </w:pPr>
            <w:r>
              <w:t xml:space="preserve">Avaldatav mõju: </w:t>
            </w:r>
            <w:r w:rsidR="44F7EAA0">
              <w:t xml:space="preserve">maaparandussüsteem rekonstrueeritakse </w:t>
            </w:r>
            <w:r w:rsidR="0BA1A61D">
              <w:t xml:space="preserve">ainult </w:t>
            </w:r>
            <w:r w:rsidR="44F7EAA0">
              <w:t>siis, kui se</w:t>
            </w:r>
            <w:r w:rsidR="0BA1A61D">
              <w:t>e on metsa juurdekasvuks otseselt vajalik.</w:t>
            </w:r>
            <w:commentRangeStart w:id="24"/>
            <w:commentRangeEnd w:id="24"/>
            <w:r w:rsidRPr="00B05EF8">
              <w:rPr>
                <w:rStyle w:val="Kommentaariviide"/>
                <w:sz w:val="24"/>
                <w:szCs w:val="24"/>
              </w:rPr>
              <w:commentReference w:id="24"/>
            </w:r>
          </w:p>
        </w:tc>
      </w:tr>
      <w:tr w:rsidR="00FA02F9" w:rsidRPr="00B05EF8" w14:paraId="565F8265" w14:textId="77777777" w:rsidTr="53FA6E6C">
        <w:tc>
          <w:tcPr>
            <w:tcW w:w="9067" w:type="dxa"/>
            <w:gridSpan w:val="2"/>
          </w:tcPr>
          <w:p w14:paraId="38314CE3" w14:textId="77777777" w:rsidR="00FA02F9" w:rsidRPr="00B05EF8" w:rsidRDefault="00FA02F9" w:rsidP="0036607E">
            <w:pPr>
              <w:jc w:val="both"/>
            </w:pPr>
            <w:r w:rsidRPr="00B05EF8">
              <w:t>Mõju olulisus</w:t>
            </w:r>
          </w:p>
        </w:tc>
      </w:tr>
      <w:tr w:rsidR="00FA02F9" w:rsidRPr="00B05EF8" w14:paraId="78136505" w14:textId="77777777" w:rsidTr="53FA6E6C">
        <w:trPr>
          <w:trHeight w:val="282"/>
        </w:trPr>
        <w:tc>
          <w:tcPr>
            <w:tcW w:w="4531" w:type="dxa"/>
          </w:tcPr>
          <w:p w14:paraId="291A460B" w14:textId="039ED316" w:rsidR="00FA02F9" w:rsidRPr="00B05EF8" w:rsidRDefault="00FA02F9" w:rsidP="0036607E">
            <w:pPr>
              <w:jc w:val="both"/>
            </w:pPr>
            <w:r w:rsidRPr="00B05EF8">
              <w:t>Ulatus:</w:t>
            </w:r>
            <w:r w:rsidR="00F87B4C" w:rsidRPr="00B05EF8">
              <w:t xml:space="preserve"> väike</w:t>
            </w:r>
            <w:r w:rsidR="001E7AF7" w:rsidRPr="00B05EF8">
              <w:t>.</w:t>
            </w:r>
          </w:p>
        </w:tc>
        <w:tc>
          <w:tcPr>
            <w:tcW w:w="4536" w:type="dxa"/>
          </w:tcPr>
          <w:p w14:paraId="6FFDD64E" w14:textId="374DE57B" w:rsidR="00FA02F9" w:rsidRPr="00B05EF8" w:rsidRDefault="00FA02F9" w:rsidP="0036607E">
            <w:pPr>
              <w:jc w:val="both"/>
            </w:pPr>
            <w:r w:rsidRPr="00B05EF8">
              <w:t xml:space="preserve">Sihtrühma suurus: </w:t>
            </w:r>
            <w:r w:rsidR="00F87B4C" w:rsidRPr="00B05EF8">
              <w:t>suur</w:t>
            </w:r>
            <w:r w:rsidR="001E7AF7" w:rsidRPr="00B05EF8">
              <w:t>.</w:t>
            </w:r>
          </w:p>
        </w:tc>
      </w:tr>
      <w:tr w:rsidR="00FA02F9" w:rsidRPr="00B05EF8" w14:paraId="4DCF4A6A" w14:textId="77777777" w:rsidTr="53FA6E6C">
        <w:trPr>
          <w:trHeight w:val="282"/>
        </w:trPr>
        <w:tc>
          <w:tcPr>
            <w:tcW w:w="4531" w:type="dxa"/>
          </w:tcPr>
          <w:p w14:paraId="1B17663B" w14:textId="77777777" w:rsidR="00FA02F9" w:rsidRPr="00B05EF8" w:rsidRDefault="00FA02F9" w:rsidP="0036607E">
            <w:pPr>
              <w:jc w:val="both"/>
            </w:pPr>
            <w:r w:rsidRPr="00B05EF8">
              <w:t>Sagedus: väike, ühekordne tegevus.</w:t>
            </w:r>
          </w:p>
        </w:tc>
        <w:tc>
          <w:tcPr>
            <w:tcW w:w="4536" w:type="dxa"/>
          </w:tcPr>
          <w:p w14:paraId="6BB9B12F" w14:textId="77777777" w:rsidR="00FA02F9" w:rsidRPr="00B05EF8" w:rsidRDefault="00FA02F9" w:rsidP="0036607E">
            <w:pPr>
              <w:jc w:val="both"/>
            </w:pPr>
            <w:commentRangeStart w:id="25"/>
            <w:r w:rsidRPr="00B05EF8">
              <w:t>Ebasoovitavate mõjude risk: väike, positiivne mõju.</w:t>
            </w:r>
            <w:commentRangeEnd w:id="25"/>
            <w:r w:rsidRPr="00B05EF8">
              <w:rPr>
                <w:rStyle w:val="Kommentaariviide"/>
                <w:sz w:val="24"/>
                <w:szCs w:val="24"/>
              </w:rPr>
              <w:commentReference w:id="25"/>
            </w:r>
          </w:p>
        </w:tc>
      </w:tr>
    </w:tbl>
    <w:p w14:paraId="0C9502B3" w14:textId="77777777" w:rsidR="00225ABF" w:rsidRPr="00B05EF8" w:rsidRDefault="00225ABF" w:rsidP="002A333C">
      <w:pPr>
        <w:jc w:val="both"/>
      </w:pPr>
    </w:p>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D8554C" w:rsidRPr="00B05EF8" w14:paraId="3C70862F" w14:textId="77777777" w:rsidTr="00910F87">
        <w:tc>
          <w:tcPr>
            <w:tcW w:w="9067" w:type="dxa"/>
            <w:gridSpan w:val="2"/>
          </w:tcPr>
          <w:p w14:paraId="16AB15D0" w14:textId="2AE5C874" w:rsidR="00D8554C" w:rsidRPr="00B05EF8" w:rsidRDefault="00D8554C" w:rsidP="0036607E">
            <w:pPr>
              <w:jc w:val="both"/>
            </w:pPr>
            <w:r w:rsidRPr="00B05EF8">
              <w:rPr>
                <w:b/>
                <w:bCs/>
              </w:rPr>
              <w:t xml:space="preserve">6.2.3 Mõju </w:t>
            </w:r>
            <w:r w:rsidR="00957590" w:rsidRPr="00B05EF8">
              <w:rPr>
                <w:b/>
                <w:bCs/>
              </w:rPr>
              <w:t>riigiasutuste ja kohaliku omavalitsuse korraldusele</w:t>
            </w:r>
            <w:r w:rsidRPr="00B05EF8">
              <w:rPr>
                <w:b/>
                <w:bCs/>
              </w:rPr>
              <w:t xml:space="preserve">: </w:t>
            </w:r>
            <w:r w:rsidRPr="00B05EF8">
              <w:t>avalikud teenused</w:t>
            </w:r>
            <w:r w:rsidR="001E7AF7" w:rsidRPr="00B05EF8">
              <w:t>.</w:t>
            </w:r>
            <w:r w:rsidRPr="00B05EF8">
              <w:rPr>
                <w:b/>
                <w:bCs/>
              </w:rPr>
              <w:t xml:space="preserve"> </w:t>
            </w:r>
          </w:p>
        </w:tc>
      </w:tr>
      <w:tr w:rsidR="00D8554C" w:rsidRPr="00B05EF8" w14:paraId="64B461C2" w14:textId="77777777" w:rsidTr="00910F87">
        <w:tc>
          <w:tcPr>
            <w:tcW w:w="9067" w:type="dxa"/>
            <w:gridSpan w:val="2"/>
          </w:tcPr>
          <w:p w14:paraId="43D886B3" w14:textId="635628C8" w:rsidR="00D8554C" w:rsidRPr="00B05EF8" w:rsidRDefault="00D8554C" w:rsidP="0036607E">
            <w:pPr>
              <w:jc w:val="both"/>
            </w:pPr>
            <w:r w:rsidRPr="00B05EF8">
              <w:t>Sihtrühm: Maa- ja Ruumiamet</w:t>
            </w:r>
            <w:r w:rsidR="001E7AF7" w:rsidRPr="00B05EF8">
              <w:t>.</w:t>
            </w:r>
          </w:p>
        </w:tc>
      </w:tr>
      <w:tr w:rsidR="00D8554C" w:rsidRPr="000169A9" w14:paraId="5175D91E" w14:textId="77777777" w:rsidTr="00910F87">
        <w:tc>
          <w:tcPr>
            <w:tcW w:w="9067" w:type="dxa"/>
            <w:gridSpan w:val="2"/>
          </w:tcPr>
          <w:p w14:paraId="77173C6B" w14:textId="4632BEDD" w:rsidR="00D8554C" w:rsidRPr="000169A9" w:rsidRDefault="00D8554C" w:rsidP="0036607E">
            <w:pPr>
              <w:jc w:val="both"/>
            </w:pPr>
            <w:r w:rsidRPr="000169A9">
              <w:t xml:space="preserve">Avaldatav mõju: </w:t>
            </w:r>
            <w:r w:rsidR="00F87B4C" w:rsidRPr="000169A9">
              <w:t>lihtsustub</w:t>
            </w:r>
            <w:r w:rsidR="00957590" w:rsidRPr="000169A9">
              <w:t xml:space="preserve"> registrisse kandmise</w:t>
            </w:r>
            <w:r w:rsidR="005D78B0" w:rsidRPr="000169A9">
              <w:t xml:space="preserve"> menetlus, </w:t>
            </w:r>
            <w:proofErr w:type="spellStart"/>
            <w:r w:rsidR="00403448" w:rsidRPr="000169A9">
              <w:t>MaRu</w:t>
            </w:r>
            <w:proofErr w:type="spellEnd"/>
            <w:r w:rsidR="00403448" w:rsidRPr="000169A9" w:rsidDel="00403448">
              <w:t xml:space="preserve"> </w:t>
            </w:r>
            <w:r w:rsidRPr="000169A9">
              <w:t xml:space="preserve">töökoormus </w:t>
            </w:r>
            <w:r w:rsidR="00A93D50" w:rsidRPr="000169A9">
              <w:t xml:space="preserve">jääb </w:t>
            </w:r>
            <w:commentRangeStart w:id="26"/>
            <w:r w:rsidR="00A93D50" w:rsidRPr="000169A9">
              <w:t>samaks</w:t>
            </w:r>
            <w:commentRangeEnd w:id="26"/>
            <w:r w:rsidR="009B7A26" w:rsidRPr="000169A9">
              <w:rPr>
                <w:rStyle w:val="Kommentaariviide"/>
                <w:sz w:val="24"/>
                <w:szCs w:val="24"/>
              </w:rPr>
              <w:commentReference w:id="26"/>
            </w:r>
            <w:r w:rsidR="00A93D50" w:rsidRPr="000169A9">
              <w:t>.</w:t>
            </w:r>
          </w:p>
        </w:tc>
      </w:tr>
      <w:tr w:rsidR="00D8554C" w:rsidRPr="00B05EF8" w14:paraId="64B215C2" w14:textId="77777777" w:rsidTr="00910F87">
        <w:tc>
          <w:tcPr>
            <w:tcW w:w="9067" w:type="dxa"/>
            <w:gridSpan w:val="2"/>
          </w:tcPr>
          <w:p w14:paraId="311744AB" w14:textId="77777777" w:rsidR="00D8554C" w:rsidRPr="00B05EF8" w:rsidRDefault="00D8554C" w:rsidP="0036607E">
            <w:pPr>
              <w:jc w:val="both"/>
            </w:pPr>
            <w:r w:rsidRPr="00B05EF8">
              <w:t>Mõju olulisus</w:t>
            </w:r>
          </w:p>
        </w:tc>
      </w:tr>
      <w:tr w:rsidR="00D8554C" w:rsidRPr="00B05EF8" w14:paraId="42091FE9" w14:textId="77777777" w:rsidTr="00910F87">
        <w:trPr>
          <w:trHeight w:val="282"/>
        </w:trPr>
        <w:tc>
          <w:tcPr>
            <w:tcW w:w="4531" w:type="dxa"/>
          </w:tcPr>
          <w:p w14:paraId="1EF991D0" w14:textId="33441C3C" w:rsidR="00D8554C" w:rsidRPr="00B05EF8" w:rsidRDefault="00D8554C" w:rsidP="0036607E">
            <w:pPr>
              <w:jc w:val="both"/>
            </w:pPr>
            <w:r w:rsidRPr="00B05EF8">
              <w:t>Ulatus:</w:t>
            </w:r>
            <w:r w:rsidR="00F87B4C" w:rsidRPr="00B05EF8">
              <w:t xml:space="preserve"> suur</w:t>
            </w:r>
            <w:r w:rsidR="001E7AF7" w:rsidRPr="00B05EF8">
              <w:t>.</w:t>
            </w:r>
          </w:p>
        </w:tc>
        <w:tc>
          <w:tcPr>
            <w:tcW w:w="4536" w:type="dxa"/>
          </w:tcPr>
          <w:p w14:paraId="675BA656" w14:textId="77777777" w:rsidR="00D8554C" w:rsidRPr="00B05EF8" w:rsidRDefault="00D8554C" w:rsidP="0036607E">
            <w:pPr>
              <w:jc w:val="both"/>
            </w:pPr>
            <w:r w:rsidRPr="00B05EF8">
              <w:t>Sihtrühma suurus: väike.</w:t>
            </w:r>
          </w:p>
        </w:tc>
      </w:tr>
      <w:tr w:rsidR="00D8554C" w:rsidRPr="00B05EF8" w14:paraId="6430F374" w14:textId="77777777" w:rsidTr="00910F87">
        <w:trPr>
          <w:trHeight w:val="282"/>
        </w:trPr>
        <w:tc>
          <w:tcPr>
            <w:tcW w:w="4531" w:type="dxa"/>
          </w:tcPr>
          <w:p w14:paraId="731A1258" w14:textId="77777777" w:rsidR="00D8554C" w:rsidRPr="00B05EF8" w:rsidRDefault="00D8554C" w:rsidP="0036607E">
            <w:pPr>
              <w:jc w:val="both"/>
            </w:pPr>
            <w:r w:rsidRPr="00B05EF8">
              <w:t>Sagedus: väike, ühekordne tegevus.</w:t>
            </w:r>
          </w:p>
        </w:tc>
        <w:tc>
          <w:tcPr>
            <w:tcW w:w="4536" w:type="dxa"/>
          </w:tcPr>
          <w:p w14:paraId="4A3EBEF7" w14:textId="77777777" w:rsidR="00D8554C" w:rsidRPr="00B05EF8" w:rsidRDefault="00D8554C" w:rsidP="0036607E">
            <w:pPr>
              <w:jc w:val="both"/>
            </w:pPr>
            <w:commentRangeStart w:id="27"/>
            <w:r w:rsidRPr="00B05EF8">
              <w:t>Ebasoovitavate mõjude risk: väike, positiivne mõju.</w:t>
            </w:r>
            <w:commentRangeEnd w:id="27"/>
            <w:r w:rsidRPr="00B05EF8">
              <w:rPr>
                <w:rStyle w:val="Kommentaariviide"/>
                <w:sz w:val="24"/>
                <w:szCs w:val="24"/>
              </w:rPr>
              <w:commentReference w:id="27"/>
            </w:r>
          </w:p>
        </w:tc>
      </w:tr>
    </w:tbl>
    <w:p w14:paraId="41773EA5" w14:textId="77777777" w:rsidR="00D8554C" w:rsidRPr="00B05EF8" w:rsidRDefault="00D8554C" w:rsidP="002A333C">
      <w:pPr>
        <w:jc w:val="both"/>
      </w:pPr>
    </w:p>
    <w:p w14:paraId="0FD93675" w14:textId="42745CD5" w:rsidR="0088389B" w:rsidRPr="00B05EF8" w:rsidRDefault="007A511C" w:rsidP="0036607E">
      <w:pPr>
        <w:jc w:val="both"/>
      </w:pPr>
      <w:r w:rsidRPr="000169A9">
        <w:t xml:space="preserve">Kehtiva regulatsiooni kohaselt on alates 2026. aasta 1. jaanuarist võimalik olemasolevat veejuhtmete võrku </w:t>
      </w:r>
      <w:r w:rsidR="00A66DBF" w:rsidRPr="000169A9">
        <w:t xml:space="preserve">maaparandussüsteemina </w:t>
      </w:r>
      <w:r w:rsidRPr="000169A9">
        <w:t>kanda registrisse üksnes läbi ehitusloa menetluse, mis on maaomanikule kuluka</w:t>
      </w:r>
      <w:r w:rsidR="00A93D50" w:rsidRPr="000169A9">
        <w:t>s</w:t>
      </w:r>
      <w:r w:rsidR="005626BC" w:rsidRPr="000169A9">
        <w:t xml:space="preserve"> </w:t>
      </w:r>
      <w:r w:rsidR="00A93D50" w:rsidRPr="000169A9">
        <w:t>ja</w:t>
      </w:r>
      <w:r w:rsidR="005626BC" w:rsidRPr="000169A9">
        <w:t xml:space="preserve"> ajamahuka</w:t>
      </w:r>
      <w:r w:rsidR="00A93D50" w:rsidRPr="000169A9">
        <w:t>s</w:t>
      </w:r>
      <w:r w:rsidR="005626BC" w:rsidRPr="000169A9">
        <w:t xml:space="preserve">. </w:t>
      </w:r>
      <w:r w:rsidR="0090392C" w:rsidRPr="000169A9">
        <w:t>Registrisse on kandmata hinnanguliselt 315</w:t>
      </w:r>
      <w:r w:rsidR="003C6557" w:rsidRPr="000169A9">
        <w:t xml:space="preserve"> 000</w:t>
      </w:r>
      <w:r w:rsidR="0090392C" w:rsidRPr="000169A9">
        <w:t xml:space="preserve"> hektarit erametsamaal olevat maaparandus</w:t>
      </w:r>
      <w:r w:rsidR="003C6557" w:rsidRPr="000169A9">
        <w:t>s</w:t>
      </w:r>
      <w:r w:rsidR="0090392C" w:rsidRPr="000169A9">
        <w:t>üsteemi. Arvestades loamenetluse maksumust maaomanikule</w:t>
      </w:r>
      <w:r w:rsidR="00EA18A9" w:rsidRPr="000169A9">
        <w:t>,</w:t>
      </w:r>
      <w:r w:rsidR="0090392C" w:rsidRPr="000169A9">
        <w:t xml:space="preserve"> jääksid need</w:t>
      </w:r>
      <w:r w:rsidR="003C6557" w:rsidRPr="000169A9">
        <w:t xml:space="preserve"> maaparandussüsteemid registrisse kandmata ja</w:t>
      </w:r>
      <w:r w:rsidR="0090392C" w:rsidRPr="000169A9">
        <w:t xml:space="preserve"> valdavalt korda tegemata. </w:t>
      </w:r>
      <w:r w:rsidR="00FA4613" w:rsidRPr="000169A9">
        <w:t>Kuigi registrisse kandmine lihtsustub ja paikvaatlusi</w:t>
      </w:r>
      <w:r w:rsidR="001A5C9F" w:rsidRPr="000169A9">
        <w:t>,</w:t>
      </w:r>
      <w:r w:rsidR="00FA4613" w:rsidRPr="000169A9">
        <w:t xml:space="preserve"> </w:t>
      </w:r>
      <w:r w:rsidR="004D2639" w:rsidRPr="000169A9">
        <w:t>sh hinnanguid</w:t>
      </w:r>
      <w:r w:rsidR="00FA4613" w:rsidRPr="000169A9">
        <w:t xml:space="preserve"> enam teha ei tule, </w:t>
      </w:r>
      <w:r w:rsidR="004D2639" w:rsidRPr="000169A9">
        <w:t xml:space="preserve">jääb </w:t>
      </w:r>
      <w:proofErr w:type="spellStart"/>
      <w:r w:rsidR="00FA4613" w:rsidRPr="000169A9">
        <w:t>MaRu</w:t>
      </w:r>
      <w:proofErr w:type="spellEnd"/>
      <w:r w:rsidR="00FA4613" w:rsidRPr="000169A9">
        <w:t xml:space="preserve"> töömaht üldjoontes samaks</w:t>
      </w:r>
      <w:r w:rsidR="004D2639" w:rsidRPr="000169A9">
        <w:t>, lihtsalt üks menetlus asendub teisega ja seda on võimalik hajutada</w:t>
      </w:r>
      <w:r w:rsidR="00435A02" w:rsidRPr="000169A9">
        <w:t xml:space="preserve"> </w:t>
      </w:r>
      <w:proofErr w:type="spellStart"/>
      <w:r w:rsidR="00435A02" w:rsidRPr="000169A9">
        <w:t>MaRu</w:t>
      </w:r>
      <w:proofErr w:type="spellEnd"/>
      <w:r w:rsidR="00435A02" w:rsidRPr="000169A9">
        <w:t xml:space="preserve"> tööprotsesside</w:t>
      </w:r>
      <w:r w:rsidR="0003365F" w:rsidRPr="000169A9">
        <w:t>ga</w:t>
      </w:r>
      <w:r w:rsidR="004D2639" w:rsidRPr="000169A9">
        <w:t>.</w:t>
      </w:r>
      <w:r w:rsidR="00462C66" w:rsidRPr="000169A9">
        <w:t xml:space="preserve"> </w:t>
      </w:r>
      <w:r w:rsidR="00261DF4" w:rsidRPr="000169A9">
        <w:t>Ühelt poolt suureneb</w:t>
      </w:r>
      <w:r w:rsidR="00FA4613" w:rsidRPr="000169A9">
        <w:t xml:space="preserve"> </w:t>
      </w:r>
      <w:r w:rsidR="001A5C9F" w:rsidRPr="000169A9">
        <w:t xml:space="preserve">registrisse kantud maaparandussüsteemide </w:t>
      </w:r>
      <w:r w:rsidR="00FA4613" w:rsidRPr="000169A9">
        <w:t>maa-ala</w:t>
      </w:r>
      <w:r w:rsidR="00261DF4" w:rsidRPr="000169A9">
        <w:t>, kuid teiselt poolt</w:t>
      </w:r>
      <w:r w:rsidR="00FA4613" w:rsidRPr="000169A9">
        <w:t xml:space="preserve"> andmehõive korras </w:t>
      </w:r>
      <w:r w:rsidR="00261DF4" w:rsidRPr="000169A9">
        <w:t xml:space="preserve">registrikannete tegemisel ühtlustub </w:t>
      </w:r>
      <w:proofErr w:type="spellStart"/>
      <w:r w:rsidR="00261DF4" w:rsidRPr="000169A9">
        <w:t>MaRu</w:t>
      </w:r>
      <w:proofErr w:type="spellEnd"/>
      <w:r w:rsidR="00261DF4" w:rsidRPr="000169A9">
        <w:t xml:space="preserve"> töökoormus, sest </w:t>
      </w:r>
      <w:r w:rsidR="00FA4613" w:rsidRPr="000169A9">
        <w:t xml:space="preserve">registrikanded </w:t>
      </w:r>
      <w:r w:rsidR="00261DF4" w:rsidRPr="000169A9">
        <w:t xml:space="preserve">tehakse </w:t>
      </w:r>
      <w:r w:rsidR="00FA4613" w:rsidRPr="000169A9">
        <w:t xml:space="preserve">sellisel ajal, kui muid </w:t>
      </w:r>
      <w:r w:rsidR="004D2639" w:rsidRPr="000169A9">
        <w:t>ehitusloa</w:t>
      </w:r>
      <w:r w:rsidR="00BD188F" w:rsidRPr="000169A9">
        <w:t xml:space="preserve"> </w:t>
      </w:r>
      <w:r w:rsidR="004D2639" w:rsidRPr="000169A9">
        <w:t>ja kooskõlastus</w:t>
      </w:r>
      <w:r w:rsidR="00BD188F" w:rsidRPr="000169A9">
        <w:t xml:space="preserve">e </w:t>
      </w:r>
      <w:r w:rsidR="00FA4613" w:rsidRPr="000169A9">
        <w:t xml:space="preserve">taotlusi on vähem. </w:t>
      </w:r>
      <w:r w:rsidR="00261DF4" w:rsidRPr="000169A9">
        <w:t>Maaomanikule andmehõive korras registrisse kandmise kulusid ei kaasne.</w:t>
      </w:r>
    </w:p>
    <w:p w14:paraId="76D13859" w14:textId="77777777" w:rsidR="00225ABF" w:rsidRPr="00B05EF8" w:rsidRDefault="00225ABF" w:rsidP="0036607E">
      <w:pPr>
        <w:jc w:val="both"/>
        <w:rPr>
          <w:b/>
          <w:bCs/>
        </w:rPr>
      </w:pPr>
    </w:p>
    <w:p w14:paraId="641D9846" w14:textId="34A1BBF8" w:rsidR="00FB7FAF" w:rsidRPr="00B05EF8" w:rsidRDefault="00FB7FAF" w:rsidP="0036607E">
      <w:pPr>
        <w:jc w:val="both"/>
        <w:rPr>
          <w:b/>
          <w:bCs/>
        </w:rPr>
      </w:pPr>
      <w:r w:rsidRPr="00B05EF8">
        <w:rPr>
          <w:b/>
          <w:bCs/>
        </w:rPr>
        <w:t>6.</w:t>
      </w:r>
      <w:r w:rsidR="00442021">
        <w:rPr>
          <w:b/>
          <w:bCs/>
        </w:rPr>
        <w:t>3</w:t>
      </w:r>
      <w:r w:rsidRPr="00B05EF8">
        <w:t xml:space="preserve"> </w:t>
      </w:r>
      <w:r w:rsidRPr="00B05EF8">
        <w:rPr>
          <w:b/>
          <w:bCs/>
        </w:rPr>
        <w:t xml:space="preserve">Muudatus: Riigivaraseaduses </w:t>
      </w:r>
      <w:r w:rsidR="00632A58" w:rsidRPr="00B05EF8">
        <w:rPr>
          <w:b/>
          <w:bCs/>
        </w:rPr>
        <w:t xml:space="preserve">sätestatud </w:t>
      </w:r>
      <w:r w:rsidRPr="00B05EF8">
        <w:rPr>
          <w:b/>
          <w:bCs/>
        </w:rPr>
        <w:t xml:space="preserve">juhtudel põllumajandusmaa kasutusõiguse andmiseks Regionaal- ja Põllumajandusministeeriumi nõusoleku küsimisest </w:t>
      </w:r>
      <w:commentRangeStart w:id="28"/>
      <w:r w:rsidRPr="00B05EF8">
        <w:rPr>
          <w:b/>
          <w:bCs/>
        </w:rPr>
        <w:t>loobumine</w:t>
      </w:r>
      <w:commentRangeEnd w:id="28"/>
      <w:r w:rsidR="005D3D96" w:rsidRPr="00B05EF8">
        <w:rPr>
          <w:rStyle w:val="Kommentaariviide"/>
          <w:b/>
          <w:bCs/>
          <w:sz w:val="24"/>
          <w:szCs w:val="24"/>
        </w:rPr>
        <w:commentReference w:id="28"/>
      </w:r>
    </w:p>
    <w:p w14:paraId="6B39B926" w14:textId="77777777" w:rsidR="002A2452" w:rsidRDefault="002A2452">
      <w:pPr>
        <w:pStyle w:val="Normaallaadveeb"/>
        <w:spacing w:before="0" w:beforeAutospacing="0" w:after="0" w:afterAutospacing="0"/>
        <w:jc w:val="both"/>
        <w:rPr>
          <w:rStyle w:val="Tugev"/>
          <w:rFonts w:eastAsiaTheme="majorEastAsia"/>
        </w:rPr>
      </w:pPr>
    </w:p>
    <w:p w14:paraId="4AB2E4E7" w14:textId="1954F4A2" w:rsidR="00FB7FAF" w:rsidRPr="00B05EF8" w:rsidRDefault="00FB7FAF" w:rsidP="002A333C">
      <w:pPr>
        <w:pStyle w:val="Normaallaadveeb"/>
        <w:spacing w:before="0" w:beforeAutospacing="0" w:after="0" w:afterAutospacing="0"/>
        <w:jc w:val="both"/>
        <w:rPr>
          <w:rStyle w:val="Tugev"/>
          <w:rFonts w:eastAsiaTheme="majorEastAsia"/>
          <w:lang w:eastAsia="en-US"/>
        </w:rPr>
      </w:pPr>
      <w:r w:rsidRPr="00B05EF8">
        <w:rPr>
          <w:rStyle w:val="Tugev"/>
          <w:rFonts w:eastAsiaTheme="majorEastAsia"/>
        </w:rPr>
        <w:t>6.</w:t>
      </w:r>
      <w:r w:rsidR="00442021">
        <w:rPr>
          <w:rStyle w:val="Tugev"/>
          <w:rFonts w:eastAsiaTheme="majorEastAsia"/>
        </w:rPr>
        <w:t>3</w:t>
      </w:r>
      <w:r w:rsidRPr="00B05EF8">
        <w:rPr>
          <w:rStyle w:val="Tugev"/>
          <w:rFonts w:eastAsiaTheme="majorEastAsia"/>
        </w:rPr>
        <w:t>.1 Sihtrühm</w:t>
      </w:r>
    </w:p>
    <w:p w14:paraId="41B6E3BC" w14:textId="77777777" w:rsidR="00FD52F6" w:rsidRDefault="00FD52F6" w:rsidP="002A333C">
      <w:pPr>
        <w:pStyle w:val="Normaallaadveeb"/>
        <w:spacing w:before="0" w:beforeAutospacing="0" w:after="0" w:afterAutospacing="0"/>
        <w:jc w:val="both"/>
      </w:pPr>
    </w:p>
    <w:p w14:paraId="4C045CB1" w14:textId="0D4F9940" w:rsidR="00FB7FAF" w:rsidRPr="00B05EF8" w:rsidRDefault="00FB7FAF" w:rsidP="002A333C">
      <w:pPr>
        <w:pStyle w:val="Normaallaadveeb"/>
        <w:spacing w:before="0" w:beforeAutospacing="0" w:after="0" w:afterAutospacing="0"/>
        <w:jc w:val="both"/>
        <w:rPr>
          <w:rStyle w:val="Tugev"/>
          <w:rFonts w:eastAsiaTheme="majorEastAsia"/>
        </w:rPr>
      </w:pPr>
      <w:r w:rsidRPr="00B05EF8">
        <w:t>Muudatuse sihtrühma moodustavad</w:t>
      </w:r>
      <w:r w:rsidR="00F96F9D" w:rsidRPr="00B05EF8">
        <w:t xml:space="preserve"> riigivara</w:t>
      </w:r>
      <w:r w:rsidR="002A2452">
        <w:t xml:space="preserve"> </w:t>
      </w:r>
      <w:r w:rsidR="00F96F9D" w:rsidRPr="00B05EF8">
        <w:t>valitsejad</w:t>
      </w:r>
      <w:r w:rsidR="003A591C" w:rsidRPr="00B05EF8">
        <w:t xml:space="preserve">, </w:t>
      </w:r>
      <w:r w:rsidR="00013E39" w:rsidRPr="00B05EF8">
        <w:t xml:space="preserve">eelkõige </w:t>
      </w:r>
      <w:proofErr w:type="spellStart"/>
      <w:r w:rsidR="003A591C" w:rsidRPr="00B05EF8">
        <w:t>MaRu</w:t>
      </w:r>
      <w:proofErr w:type="spellEnd"/>
      <w:r w:rsidR="00013E39" w:rsidRPr="00B05EF8">
        <w:t xml:space="preserve"> kui volitatud asutus</w:t>
      </w:r>
      <w:r w:rsidR="003A591C" w:rsidRPr="00B05EF8">
        <w:t>,</w:t>
      </w:r>
      <w:r w:rsidR="00F96F9D" w:rsidRPr="00B05EF8">
        <w:t xml:space="preserve"> </w:t>
      </w:r>
      <w:r w:rsidR="00F61735" w:rsidRPr="00B05EF8">
        <w:t>ning</w:t>
      </w:r>
      <w:r w:rsidR="00F96F9D" w:rsidRPr="00B05EF8">
        <w:t xml:space="preserve"> Regionaal-</w:t>
      </w:r>
      <w:r w:rsidR="00F61735" w:rsidRPr="00B05EF8">
        <w:t xml:space="preserve"> </w:t>
      </w:r>
      <w:r w:rsidR="00F96F9D" w:rsidRPr="00B05EF8">
        <w:t>ja Põllumajandusministeerium.</w:t>
      </w:r>
    </w:p>
    <w:p w14:paraId="29138103" w14:textId="77777777" w:rsidR="002A2452" w:rsidRDefault="002A2452">
      <w:pPr>
        <w:pStyle w:val="Normaallaadveeb"/>
        <w:spacing w:before="0" w:beforeAutospacing="0" w:after="0" w:afterAutospacing="0"/>
        <w:jc w:val="both"/>
        <w:rPr>
          <w:rStyle w:val="Tugev"/>
          <w:rFonts w:eastAsiaTheme="majorEastAsia"/>
        </w:rPr>
      </w:pPr>
    </w:p>
    <w:p w14:paraId="5E64C5EB" w14:textId="7A01908E" w:rsidR="00FB7FAF" w:rsidRPr="00B05EF8" w:rsidRDefault="00FB7FAF" w:rsidP="002A333C">
      <w:pPr>
        <w:pStyle w:val="Normaallaadveeb"/>
        <w:spacing w:before="0" w:beforeAutospacing="0" w:after="0" w:afterAutospacing="0"/>
        <w:jc w:val="both"/>
        <w:rPr>
          <w:rStyle w:val="Tugev"/>
          <w:rFonts w:eastAsiaTheme="majorEastAsia"/>
        </w:rPr>
      </w:pPr>
      <w:r w:rsidRPr="00B05EF8">
        <w:rPr>
          <w:rStyle w:val="Tugev"/>
          <w:rFonts w:eastAsiaTheme="majorEastAsia"/>
        </w:rPr>
        <w:t>6.</w:t>
      </w:r>
      <w:r w:rsidR="00442021">
        <w:rPr>
          <w:rStyle w:val="Tugev"/>
          <w:rFonts w:eastAsiaTheme="majorEastAsia"/>
        </w:rPr>
        <w:t>3</w:t>
      </w:r>
      <w:r w:rsidRPr="00B05EF8">
        <w:rPr>
          <w:rStyle w:val="Tugev"/>
          <w:rFonts w:eastAsiaTheme="majorEastAsia"/>
        </w:rPr>
        <w:t>.2 Mõjud</w:t>
      </w:r>
    </w:p>
    <w:p w14:paraId="27FF6EEF" w14:textId="77777777" w:rsidR="00FD52F6" w:rsidRDefault="00FD52F6" w:rsidP="002A333C">
      <w:pPr>
        <w:pStyle w:val="Normaallaadveeb"/>
        <w:spacing w:before="0" w:beforeAutospacing="0" w:after="0" w:afterAutospacing="0"/>
        <w:jc w:val="both"/>
        <w:rPr>
          <w:rStyle w:val="Tugev"/>
          <w:rFonts w:eastAsiaTheme="majorEastAsia"/>
        </w:rPr>
      </w:pPr>
    </w:p>
    <w:p w14:paraId="1FB71437" w14:textId="0099D14F" w:rsidR="00FB7FAF" w:rsidRPr="00B05EF8" w:rsidRDefault="00FB7FAF" w:rsidP="002A333C">
      <w:pPr>
        <w:pStyle w:val="Normaallaadveeb"/>
        <w:spacing w:before="0" w:beforeAutospacing="0" w:after="0" w:afterAutospacing="0"/>
        <w:jc w:val="both"/>
      </w:pPr>
      <w:r w:rsidRPr="00B05EF8">
        <w:rPr>
          <w:rStyle w:val="Tugev"/>
          <w:rFonts w:eastAsiaTheme="majorEastAsia"/>
        </w:rPr>
        <w:t>6.</w:t>
      </w:r>
      <w:r w:rsidR="00442021">
        <w:rPr>
          <w:rStyle w:val="Tugev"/>
          <w:rFonts w:eastAsiaTheme="majorEastAsia"/>
        </w:rPr>
        <w:t>3</w:t>
      </w:r>
      <w:r w:rsidRPr="00B05EF8">
        <w:rPr>
          <w:rStyle w:val="Tugev"/>
          <w:rFonts w:eastAsiaTheme="majorEastAsia"/>
        </w:rPr>
        <w:t>.2.1 Mõju riigiasutuste korraldusele</w:t>
      </w:r>
    </w:p>
    <w:p w14:paraId="2F24E220" w14:textId="77777777" w:rsidR="00E32C4A" w:rsidRDefault="00E32C4A" w:rsidP="002A333C">
      <w:pPr>
        <w:pStyle w:val="Normaallaadveeb"/>
        <w:spacing w:before="0" w:beforeAutospacing="0" w:after="0" w:afterAutospacing="0"/>
        <w:jc w:val="both"/>
      </w:pPr>
    </w:p>
    <w:p w14:paraId="4D8F5779" w14:textId="3EF098DB" w:rsidR="00FB7FAF" w:rsidRPr="00B05EF8" w:rsidRDefault="00FB7FAF" w:rsidP="002A333C">
      <w:pPr>
        <w:pStyle w:val="Normaallaadveeb"/>
        <w:spacing w:before="0" w:beforeAutospacing="0" w:after="0" w:afterAutospacing="0"/>
        <w:jc w:val="both"/>
      </w:pPr>
      <w:r w:rsidRPr="00B05EF8">
        <w:t>Eelnõu kohase riigivaraseaduse</w:t>
      </w:r>
      <w:r w:rsidR="00632A58" w:rsidRPr="00B05EF8">
        <w:t xml:space="preserve"> muudatuste</w:t>
      </w:r>
      <w:r w:rsidR="002A2452">
        <w:t>ga</w:t>
      </w:r>
      <w:r w:rsidRPr="00B05EF8">
        <w:t xml:space="preserve"> lõpetatakse riigivara valitsejate või volitatud asutuste kohustus saada Regionaal- ja Põllumajandusministeeriumi nõusolek põllumajandusmaa kasutusse andmiseks</w:t>
      </w:r>
      <w:r w:rsidR="00A37E9F" w:rsidRPr="00B05EF8">
        <w:t>.</w:t>
      </w:r>
      <w:r w:rsidRPr="00B05EF8">
        <w:t xml:space="preserve"> Sellega vähendatakse oluliselt tarbetut </w:t>
      </w:r>
      <w:r w:rsidR="003A591C" w:rsidRPr="00B05EF8">
        <w:t xml:space="preserve">menetluskoormust </w:t>
      </w:r>
      <w:r w:rsidRPr="00B05EF8">
        <w:t>kõikidele selle menetluse osapooltele. Muudatused puudutavad enim Regionaal- ja Põllumajandusministeeriumi kui</w:t>
      </w:r>
      <w:r w:rsidR="00AB50F6" w:rsidRPr="00B05EF8">
        <w:t xml:space="preserve"> </w:t>
      </w:r>
      <w:r w:rsidR="00632A58" w:rsidRPr="00B05EF8">
        <w:t xml:space="preserve">riigi põllumajandusmaade kasutusse andmiseks </w:t>
      </w:r>
      <w:r w:rsidRPr="00B05EF8">
        <w:t xml:space="preserve">nõusoleku andjat. </w:t>
      </w:r>
      <w:r w:rsidR="00632A58" w:rsidRPr="00B05EF8">
        <w:t xml:space="preserve">Lisaks </w:t>
      </w:r>
      <w:r w:rsidRPr="00B05EF8">
        <w:t>puudutavad muudatused kasutusse andmist korraldavaid riigivara valitsejaid ja volitatud asutusi.</w:t>
      </w:r>
    </w:p>
    <w:p w14:paraId="0F1BA077" w14:textId="40CD372A" w:rsidR="00FB7FAF" w:rsidRPr="00B05EF8" w:rsidRDefault="00FB7FAF" w:rsidP="002A333C">
      <w:pPr>
        <w:pStyle w:val="Normaallaadveeb"/>
        <w:spacing w:before="0" w:beforeAutospacing="0" w:after="0" w:afterAutospacing="0"/>
        <w:jc w:val="both"/>
      </w:pPr>
      <w:r w:rsidRPr="00B05EF8">
        <w:t>Enim põllumajandusmaad on Majandus- ja Kommunikatsiooniministeeriumi valitsemisel</w:t>
      </w:r>
      <w:r w:rsidR="00632A58" w:rsidRPr="00B05EF8">
        <w:t xml:space="preserve"> </w:t>
      </w:r>
      <w:r w:rsidR="00632A58" w:rsidRPr="002A333C">
        <w:t>(</w:t>
      </w:r>
      <w:r w:rsidR="00AE60D8" w:rsidRPr="002A333C">
        <w:t>u 87</w:t>
      </w:r>
      <w:r w:rsidR="00FC1B9F" w:rsidRPr="00A70C8C">
        <w:t> </w:t>
      </w:r>
      <w:r w:rsidR="00AE60D8" w:rsidRPr="002A333C">
        <w:t>000</w:t>
      </w:r>
      <w:r w:rsidR="00632A58" w:rsidRPr="002A333C">
        <w:t xml:space="preserve"> </w:t>
      </w:r>
      <w:r w:rsidR="00AE60D8" w:rsidRPr="002A333C">
        <w:t>hektarit</w:t>
      </w:r>
      <w:r w:rsidR="00632A58" w:rsidRPr="002A333C">
        <w:t>)</w:t>
      </w:r>
      <w:r w:rsidRPr="00B05EF8">
        <w:t xml:space="preserve">, mille puhul on </w:t>
      </w:r>
      <w:proofErr w:type="spellStart"/>
      <w:r w:rsidR="001D260C" w:rsidRPr="00B05EF8">
        <w:t>MaRu</w:t>
      </w:r>
      <w:proofErr w:type="spellEnd"/>
      <w:r w:rsidR="001D260C" w:rsidRPr="00B05EF8" w:rsidDel="001D260C">
        <w:t xml:space="preserve"> </w:t>
      </w:r>
      <w:r w:rsidRPr="00B05EF8">
        <w:t>volitatud asutus. Teine riigivara</w:t>
      </w:r>
      <w:r w:rsidR="002A2452">
        <w:t xml:space="preserve"> </w:t>
      </w:r>
      <w:r w:rsidRPr="00B05EF8">
        <w:t>valitseja</w:t>
      </w:r>
      <w:r w:rsidR="00AB50F6" w:rsidRPr="00B05EF8">
        <w:t>, kellel on</w:t>
      </w:r>
      <w:r w:rsidR="007A7B83">
        <w:t xml:space="preserve"> rohkem</w:t>
      </w:r>
      <w:r w:rsidR="00AB50F6" w:rsidRPr="00B05EF8">
        <w:t xml:space="preserve"> põllumajandusmaid,</w:t>
      </w:r>
      <w:r w:rsidRPr="00B05EF8">
        <w:t xml:space="preserve"> on Kliimaministeerium ning selle maa puhul on volitatud asutus Riigimetsa Majandamise Keskus. </w:t>
      </w:r>
    </w:p>
    <w:p w14:paraId="15175FB9" w14:textId="77777777" w:rsidR="00FB7FAF" w:rsidRPr="00B05EF8" w:rsidRDefault="00FB7FAF" w:rsidP="0036607E">
      <w:pPr>
        <w:jc w:val="both"/>
        <w:rPr>
          <w:b/>
          <w:bCs/>
        </w:rPr>
      </w:pPr>
    </w:p>
    <w:p w14:paraId="64FC24F2" w14:textId="544F382E" w:rsidR="002D6483" w:rsidRPr="00B05EF8" w:rsidRDefault="00F02537" w:rsidP="0036607E">
      <w:pPr>
        <w:jc w:val="both"/>
        <w:rPr>
          <w:b/>
          <w:bCs/>
        </w:rPr>
      </w:pPr>
      <w:r w:rsidRPr="00B05EF8">
        <w:rPr>
          <w:b/>
          <w:bCs/>
        </w:rPr>
        <w:t>7</w:t>
      </w:r>
      <w:r w:rsidR="002D6483" w:rsidRPr="00B05EF8">
        <w:rPr>
          <w:b/>
          <w:bCs/>
        </w:rPr>
        <w:t xml:space="preserve">. </w:t>
      </w:r>
      <w:r w:rsidRPr="00B05EF8">
        <w:rPr>
          <w:b/>
          <w:bCs/>
        </w:rPr>
        <w:t>Seaduse</w:t>
      </w:r>
      <w:r w:rsidR="002D6483" w:rsidRPr="00B05EF8">
        <w:rPr>
          <w:b/>
          <w:bCs/>
        </w:rPr>
        <w:t xml:space="preserve"> rakendamisega seot</w:t>
      </w:r>
      <w:r w:rsidR="000F3352" w:rsidRPr="00B05EF8">
        <w:rPr>
          <w:b/>
          <w:bCs/>
        </w:rPr>
        <w:t>ud</w:t>
      </w:r>
      <w:r w:rsidRPr="00B05EF8">
        <w:rPr>
          <w:b/>
          <w:bCs/>
        </w:rPr>
        <w:t xml:space="preserve"> riigi ja kohaliku omavalitsuse</w:t>
      </w:r>
      <w:r w:rsidR="000F3352" w:rsidRPr="00B05EF8">
        <w:rPr>
          <w:b/>
          <w:bCs/>
        </w:rPr>
        <w:t xml:space="preserve"> tegevused, </w:t>
      </w:r>
      <w:r w:rsidRPr="00B05EF8">
        <w:rPr>
          <w:b/>
          <w:bCs/>
        </w:rPr>
        <w:t>eeldatavad</w:t>
      </w:r>
      <w:r w:rsidR="00E03971" w:rsidRPr="00B05EF8">
        <w:rPr>
          <w:b/>
          <w:bCs/>
        </w:rPr>
        <w:t xml:space="preserve"> </w:t>
      </w:r>
      <w:r w:rsidR="000F3352" w:rsidRPr="00B05EF8">
        <w:rPr>
          <w:b/>
          <w:bCs/>
        </w:rPr>
        <w:t>kulu</w:t>
      </w:r>
      <w:r w:rsidR="002D6483" w:rsidRPr="00B05EF8">
        <w:rPr>
          <w:b/>
          <w:bCs/>
        </w:rPr>
        <w:t xml:space="preserve">d ja </w:t>
      </w:r>
      <w:commentRangeStart w:id="29"/>
      <w:r w:rsidR="002D6483" w:rsidRPr="00B05EF8">
        <w:rPr>
          <w:b/>
          <w:bCs/>
        </w:rPr>
        <w:t>tulud</w:t>
      </w:r>
      <w:commentRangeEnd w:id="29"/>
      <w:r w:rsidRPr="00B05EF8">
        <w:rPr>
          <w:rStyle w:val="Kommentaariviide"/>
          <w:b/>
          <w:bCs/>
          <w:sz w:val="24"/>
          <w:szCs w:val="24"/>
        </w:rPr>
        <w:commentReference w:id="29"/>
      </w:r>
    </w:p>
    <w:p w14:paraId="38224E27" w14:textId="77777777" w:rsidR="002D6483" w:rsidRPr="00B05EF8" w:rsidRDefault="002D6483" w:rsidP="0036607E">
      <w:pPr>
        <w:jc w:val="both"/>
        <w:rPr>
          <w:b/>
          <w:bCs/>
        </w:rPr>
      </w:pPr>
    </w:p>
    <w:p w14:paraId="171CF9C6" w14:textId="3AC3C291" w:rsidR="002D6483" w:rsidRPr="005A61AA" w:rsidRDefault="0031321B" w:rsidP="0036607E">
      <w:pPr>
        <w:jc w:val="both"/>
        <w:rPr>
          <w:bCs/>
        </w:rPr>
      </w:pPr>
      <w:proofErr w:type="spellStart"/>
      <w:r w:rsidRPr="005A61AA">
        <w:rPr>
          <w:bCs/>
        </w:rPr>
        <w:t>MaaParS</w:t>
      </w:r>
      <w:proofErr w:type="spellEnd"/>
      <w:r w:rsidR="002A2452" w:rsidRPr="005A61AA">
        <w:rPr>
          <w:bCs/>
        </w:rPr>
        <w:t>-i</w:t>
      </w:r>
      <w:r w:rsidRPr="005A61AA">
        <w:rPr>
          <w:bCs/>
        </w:rPr>
        <w:t xml:space="preserve"> muudatused mõjutavad </w:t>
      </w:r>
      <w:r w:rsidRPr="000169A9">
        <w:rPr>
          <w:bCs/>
        </w:rPr>
        <w:t xml:space="preserve">peamiselt </w:t>
      </w:r>
      <w:proofErr w:type="spellStart"/>
      <w:r w:rsidR="00403448" w:rsidRPr="000169A9">
        <w:rPr>
          <w:bCs/>
        </w:rPr>
        <w:t>MaRu</w:t>
      </w:r>
      <w:proofErr w:type="spellEnd"/>
      <w:r w:rsidR="008F76FC" w:rsidRPr="000169A9">
        <w:rPr>
          <w:bCs/>
        </w:rPr>
        <w:t xml:space="preserve"> töökorraldust.</w:t>
      </w:r>
      <w:r w:rsidR="008F76FC" w:rsidRPr="005A61AA">
        <w:rPr>
          <w:bCs/>
        </w:rPr>
        <w:t xml:space="preserve">  </w:t>
      </w:r>
    </w:p>
    <w:p w14:paraId="4DA6DEF8" w14:textId="441681FF" w:rsidR="002D6483" w:rsidRPr="000169A9" w:rsidRDefault="005A61AA" w:rsidP="0036607E">
      <w:pPr>
        <w:jc w:val="both"/>
        <w:rPr>
          <w:bCs/>
        </w:rPr>
      </w:pPr>
      <w:r w:rsidRPr="000169A9">
        <w:rPr>
          <w:bCs/>
        </w:rPr>
        <w:t xml:space="preserve">Riigivaraseaduses kavandatud muudatused on samuti töökorralduslikud, vähendades eelkõige </w:t>
      </w:r>
      <w:proofErr w:type="spellStart"/>
      <w:r w:rsidRPr="000169A9">
        <w:rPr>
          <w:bCs/>
        </w:rPr>
        <w:t>MaRu</w:t>
      </w:r>
      <w:proofErr w:type="spellEnd"/>
      <w:r w:rsidRPr="000169A9">
        <w:rPr>
          <w:bCs/>
        </w:rPr>
        <w:t xml:space="preserve"> töökoormust, samuti teiste riigivara</w:t>
      </w:r>
      <w:r>
        <w:rPr>
          <w:bCs/>
        </w:rPr>
        <w:t xml:space="preserve"> </w:t>
      </w:r>
      <w:r w:rsidRPr="000169A9">
        <w:rPr>
          <w:bCs/>
        </w:rPr>
        <w:t>valitsejate, kellel on valitseda põllumajandusmaid, ning Regionaal- ja Põllumajandusministeeriumi töökoormust. Nimetatu ei mõjuta kohaliku omavalitsuse tegevusi ning ei eelda muutusi tulude</w:t>
      </w:r>
      <w:r>
        <w:rPr>
          <w:bCs/>
        </w:rPr>
        <w:t xml:space="preserve"> ega </w:t>
      </w:r>
      <w:r w:rsidRPr="000169A9">
        <w:rPr>
          <w:bCs/>
        </w:rPr>
        <w:t>kulude arvestuses.</w:t>
      </w:r>
    </w:p>
    <w:p w14:paraId="7856CC1D" w14:textId="77777777" w:rsidR="005A61AA" w:rsidRDefault="005A61AA" w:rsidP="0036607E">
      <w:pPr>
        <w:jc w:val="both"/>
        <w:rPr>
          <w:b/>
          <w:bCs/>
        </w:rPr>
      </w:pPr>
    </w:p>
    <w:p w14:paraId="15C4B939" w14:textId="650B29FD" w:rsidR="002D6483" w:rsidRPr="00B05EF8" w:rsidRDefault="00F02537" w:rsidP="0036607E">
      <w:pPr>
        <w:jc w:val="both"/>
        <w:rPr>
          <w:b/>
          <w:bCs/>
        </w:rPr>
      </w:pPr>
      <w:r w:rsidRPr="00B05EF8">
        <w:rPr>
          <w:b/>
          <w:bCs/>
        </w:rPr>
        <w:t>8</w:t>
      </w:r>
      <w:r w:rsidR="002D6483" w:rsidRPr="00B05EF8">
        <w:rPr>
          <w:b/>
          <w:bCs/>
        </w:rPr>
        <w:t xml:space="preserve">. </w:t>
      </w:r>
      <w:r w:rsidRPr="00B05EF8">
        <w:rPr>
          <w:b/>
          <w:bCs/>
        </w:rPr>
        <w:t>Rakendusaktid</w:t>
      </w:r>
    </w:p>
    <w:p w14:paraId="37026D1D" w14:textId="77777777" w:rsidR="002D6483" w:rsidRPr="00B05EF8" w:rsidRDefault="002D6483" w:rsidP="0036607E">
      <w:pPr>
        <w:jc w:val="both"/>
        <w:rPr>
          <w:b/>
          <w:bCs/>
        </w:rPr>
      </w:pPr>
    </w:p>
    <w:p w14:paraId="00E366F7" w14:textId="030BF98A" w:rsidR="00040738" w:rsidRPr="00B05EF8" w:rsidRDefault="00D3151C" w:rsidP="0036607E">
      <w:pPr>
        <w:jc w:val="both"/>
      </w:pPr>
      <w:r w:rsidRPr="00B05EF8">
        <w:t xml:space="preserve">Eelnõu kohaselt tunnistatakse </w:t>
      </w:r>
      <w:proofErr w:type="spellStart"/>
      <w:r w:rsidRPr="00B05EF8">
        <w:t>MaaParS</w:t>
      </w:r>
      <w:proofErr w:type="spellEnd"/>
      <w:r w:rsidR="002D1122">
        <w:t>-i</w:t>
      </w:r>
      <w:r w:rsidRPr="00B05EF8">
        <w:t xml:space="preserve"> § 36 </w:t>
      </w:r>
      <w:r w:rsidR="001651A6">
        <w:t>lõige</w:t>
      </w:r>
      <w:r w:rsidRPr="00B05EF8">
        <w:t xml:space="preserve"> 9 kehtetuks. Tegemist on valdkonna eest vastutavale ministrile antud volitusnormiga, mille kohaselt kehtestatakse määrusega</w:t>
      </w:r>
      <w:r w:rsidR="00E03971" w:rsidRPr="00B05EF8">
        <w:t xml:space="preserve"> </w:t>
      </w:r>
      <w:r w:rsidRPr="00B05EF8">
        <w:t>nõuded maaparanduse uurimistöö, maaparandussüsteemi projekteerimise, maaparanduse omanikujärelevalve ja maaparanduse ekspertiisi ala vastutava spetsialisti täienduskoolitusele.</w:t>
      </w:r>
    </w:p>
    <w:p w14:paraId="124109F2" w14:textId="56D7F62C" w:rsidR="00040738" w:rsidRPr="00B05EF8" w:rsidRDefault="00D3151C" w:rsidP="002A333C">
      <w:pPr>
        <w:jc w:val="both"/>
      </w:pPr>
      <w:r w:rsidRPr="00B05EF8">
        <w:t xml:space="preserve">Haldusmenetluse seaduse § 93 lõike 1 kohaselt kehtib määrus </w:t>
      </w:r>
      <w:r w:rsidR="00F17EE7">
        <w:t>muu hulgas</w:t>
      </w:r>
      <w:r w:rsidR="002D1122">
        <w:t xml:space="preserve"> </w:t>
      </w:r>
      <w:r w:rsidRPr="00B05EF8">
        <w:t>kuni volitusnormi kehtetuks tunnistamiseni. Seaduse jõustumisel muutub</w:t>
      </w:r>
      <w:r w:rsidR="00E03971" w:rsidRPr="00B05EF8">
        <w:t xml:space="preserve"> </w:t>
      </w:r>
      <w:r w:rsidR="00040738" w:rsidRPr="00B05EF8">
        <w:t>kehtetu</w:t>
      </w:r>
      <w:r w:rsidRPr="00B05EF8">
        <w:t>ks</w:t>
      </w:r>
      <w:r w:rsidR="00040738" w:rsidRPr="00B05EF8">
        <w:t xml:space="preserve"> maaeluministri 19. septembri 2018</w:t>
      </w:r>
      <w:r w:rsidR="002B44B4" w:rsidRPr="00B05EF8">
        <w:t>. </w:t>
      </w:r>
      <w:r w:rsidR="00040738" w:rsidRPr="00B05EF8">
        <w:t>a määrus</w:t>
      </w:r>
      <w:r w:rsidR="0065032E">
        <w:t xml:space="preserve"> nr 56</w:t>
      </w:r>
      <w:r w:rsidR="00040738" w:rsidRPr="00B05EF8">
        <w:t xml:space="preserve"> „“</w:t>
      </w:r>
      <w:r w:rsidR="0065032E" w:rsidRPr="0065032E">
        <w:t xml:space="preserve"> </w:t>
      </w:r>
      <w:r w:rsidR="0065032E">
        <w:t>(</w:t>
      </w:r>
      <w:r w:rsidR="0065032E" w:rsidRPr="0065032E">
        <w:t>RT I, 22.10.2024, 2</w:t>
      </w:r>
      <w:r w:rsidR="0065032E">
        <w:t>)</w:t>
      </w:r>
      <w:commentRangeStart w:id="30"/>
      <w:ins w:id="31" w:author="Katariina Kärsten - JUSTDIGI" w:date="2025-07-15T14:26:00Z" w16du:dateUtc="2025-07-15T11:26:00Z">
        <w:r w:rsidR="00842E46">
          <w:t xml:space="preserve"> </w:t>
        </w:r>
        <w:r w:rsidR="00842E46">
          <w:fldChar w:fldCharType="begin"/>
        </w:r>
        <w:r w:rsidR="00842E46">
          <w:instrText>HYPERLINK "https://www.riigiteataja.ee/akt/122102024002"</w:instrText>
        </w:r>
        <w:r w:rsidR="00842E46">
          <w:fldChar w:fldCharType="separate"/>
        </w:r>
        <w:r w:rsidR="00842E46" w:rsidRPr="00842E46">
          <w:rPr>
            <w:rStyle w:val="Hperlink"/>
          </w:rPr>
          <w:t>https://www.riigiteataja.ee/akt/122102024002</w:t>
        </w:r>
        <w:r w:rsidR="00842E46">
          <w:fldChar w:fldCharType="end"/>
        </w:r>
      </w:ins>
      <w:commentRangeEnd w:id="30"/>
      <w:ins w:id="32" w:author="Katariina Kärsten - JUSTDIGI" w:date="2025-07-15T14:27:00Z" w16du:dateUtc="2025-07-15T11:27:00Z">
        <w:r w:rsidR="00C45AEB" w:rsidRPr="00B05EF8">
          <w:rPr>
            <w:rStyle w:val="Kommentaariviide"/>
            <w:sz w:val="24"/>
            <w:szCs w:val="24"/>
          </w:rPr>
          <w:commentReference w:id="30"/>
        </w:r>
      </w:ins>
      <w:r w:rsidR="00040738" w:rsidRPr="00B05EF8">
        <w:t>.</w:t>
      </w:r>
    </w:p>
    <w:p w14:paraId="4C942EA2" w14:textId="77777777" w:rsidR="00F02537" w:rsidRPr="00B05EF8" w:rsidRDefault="00F02537" w:rsidP="0036607E">
      <w:pPr>
        <w:jc w:val="both"/>
      </w:pPr>
    </w:p>
    <w:p w14:paraId="6BCDD317" w14:textId="77777777" w:rsidR="00F02537" w:rsidRPr="00B05EF8" w:rsidRDefault="00F02537" w:rsidP="0036607E">
      <w:pPr>
        <w:jc w:val="both"/>
        <w:rPr>
          <w:b/>
        </w:rPr>
      </w:pPr>
      <w:r w:rsidRPr="00B05EF8">
        <w:rPr>
          <w:b/>
        </w:rPr>
        <w:t>9. Seaduse jõustumine</w:t>
      </w:r>
    </w:p>
    <w:p w14:paraId="52281C2E" w14:textId="77777777" w:rsidR="00F02537" w:rsidRPr="00B05EF8" w:rsidRDefault="00F02537" w:rsidP="0036607E">
      <w:pPr>
        <w:jc w:val="both"/>
      </w:pPr>
    </w:p>
    <w:p w14:paraId="67CDF03E" w14:textId="38FE4655" w:rsidR="00F02537" w:rsidRPr="00B05EF8" w:rsidRDefault="0031321B" w:rsidP="0036607E">
      <w:pPr>
        <w:jc w:val="both"/>
      </w:pPr>
      <w:bookmarkStart w:id="33" w:name="_Hlk201921529"/>
      <w:r w:rsidRPr="00B05EF8">
        <w:t>Seadus jõustub 2026. aasta 1. jaanuaril</w:t>
      </w:r>
      <w:r w:rsidR="00FB7FAF" w:rsidRPr="00B05EF8">
        <w:t xml:space="preserve">. </w:t>
      </w:r>
      <w:r w:rsidR="00560448">
        <w:t>Seda eelkõige põhjusel, et k</w:t>
      </w:r>
      <w:r w:rsidR="00560448" w:rsidRPr="000766A1">
        <w:t xml:space="preserve">ui </w:t>
      </w:r>
      <w:r w:rsidR="00981050">
        <w:t xml:space="preserve">enne 2003. aasta </w:t>
      </w:r>
      <w:r w:rsidR="00981050" w:rsidRPr="004E2110">
        <w:rPr>
          <w:rFonts w:eastAsia="Calibri"/>
        </w:rPr>
        <w:t xml:space="preserve">1. juulit ehitatud </w:t>
      </w:r>
      <w:r w:rsidR="00560448">
        <w:t>maaparandus</w:t>
      </w:r>
      <w:r w:rsidR="00560448" w:rsidRPr="000766A1">
        <w:t xml:space="preserve">süsteem ei ole </w:t>
      </w:r>
      <w:r w:rsidR="00560448">
        <w:t xml:space="preserve">kehtiva maaparandusseaduse kohaselt </w:t>
      </w:r>
      <w:r w:rsidR="00560448" w:rsidRPr="00B77150">
        <w:t xml:space="preserve">2026. aasta 1. jaanuariks </w:t>
      </w:r>
      <w:r w:rsidR="00560448">
        <w:t xml:space="preserve">maaparandussüsteemide </w:t>
      </w:r>
      <w:r w:rsidR="00560448" w:rsidRPr="000766A1">
        <w:t>registrisse kantud, siis eeldab see</w:t>
      </w:r>
      <w:r w:rsidR="00560448">
        <w:t xml:space="preserve"> pärast nimetatud tähtpäeva kehtiva seaduse kohaselt</w:t>
      </w:r>
      <w:r w:rsidR="00560448" w:rsidRPr="000766A1">
        <w:t xml:space="preserve"> loamenetlust ja </w:t>
      </w:r>
      <w:r w:rsidR="00560448" w:rsidRPr="00B05EF8">
        <w:t>uue kuivendussüsteemi rajamist ning</w:t>
      </w:r>
      <w:r w:rsidR="00560448" w:rsidRPr="000766A1">
        <w:t xml:space="preserve"> maaomanikule ka sellega seotud kulusid</w:t>
      </w:r>
      <w:r w:rsidR="00560448" w:rsidRPr="00B05EF8">
        <w:t xml:space="preserve">. Sellest tulenevalt on asjakohane teha </w:t>
      </w:r>
      <w:proofErr w:type="spellStart"/>
      <w:r w:rsidR="00560448" w:rsidRPr="00B05EF8">
        <w:t>MaaParS-is</w:t>
      </w:r>
      <w:proofErr w:type="spellEnd"/>
      <w:r w:rsidR="00560448" w:rsidRPr="00B05EF8">
        <w:t xml:space="preserve"> kiireloomuline muudatus, millega võimaldatakse jätkata </w:t>
      </w:r>
      <w:r w:rsidR="00981050">
        <w:t xml:space="preserve">selliste </w:t>
      </w:r>
      <w:r w:rsidR="00560448" w:rsidRPr="00B05EF8">
        <w:t xml:space="preserve">maaparandussüsteemide registrisse kandmist, minimeerides </w:t>
      </w:r>
      <w:r w:rsidR="00981050">
        <w:t xml:space="preserve">eelkõige </w:t>
      </w:r>
      <w:r w:rsidR="00560448" w:rsidRPr="00B05EF8">
        <w:t xml:space="preserve">erametsamaa omanike halduskoormust ja </w:t>
      </w:r>
      <w:r w:rsidR="00560448" w:rsidRPr="002A333C">
        <w:t>kulusid</w:t>
      </w:r>
      <w:r w:rsidR="00560448" w:rsidRPr="00B05EF8">
        <w:t>.</w:t>
      </w:r>
    </w:p>
    <w:bookmarkEnd w:id="33"/>
    <w:p w14:paraId="62866B10" w14:textId="77777777" w:rsidR="002D6483" w:rsidRPr="00B05EF8" w:rsidRDefault="002D6483" w:rsidP="0036607E">
      <w:pPr>
        <w:jc w:val="both"/>
      </w:pPr>
    </w:p>
    <w:p w14:paraId="59C63E45" w14:textId="77777777" w:rsidR="002D6483" w:rsidRPr="00B05EF8" w:rsidRDefault="00F02537" w:rsidP="0036607E">
      <w:pPr>
        <w:jc w:val="both"/>
        <w:rPr>
          <w:b/>
          <w:bCs/>
        </w:rPr>
      </w:pPr>
      <w:r w:rsidRPr="00B05EF8">
        <w:rPr>
          <w:b/>
          <w:bCs/>
        </w:rPr>
        <w:t>10</w:t>
      </w:r>
      <w:r w:rsidR="002D6483" w:rsidRPr="00B05EF8">
        <w:rPr>
          <w:b/>
          <w:bCs/>
        </w:rPr>
        <w:t>. Eelnõu kooskõlastamine, huvirühmade kaasamine ja avalik konsultatsioon</w:t>
      </w:r>
    </w:p>
    <w:p w14:paraId="254FC7C4" w14:textId="77777777" w:rsidR="002D6483" w:rsidRPr="00B05EF8" w:rsidRDefault="002D6483" w:rsidP="0036607E">
      <w:pPr>
        <w:jc w:val="both"/>
        <w:rPr>
          <w:b/>
          <w:bCs/>
        </w:rPr>
      </w:pPr>
    </w:p>
    <w:p w14:paraId="2FECCCD8" w14:textId="0E6BD2B3" w:rsidR="0031321B" w:rsidRPr="00B05EF8" w:rsidRDefault="0031321B" w:rsidP="0036607E">
      <w:pPr>
        <w:jc w:val="both"/>
      </w:pPr>
      <w:r w:rsidRPr="00B05EF8">
        <w:t xml:space="preserve">Eelnõu esitatakse </w:t>
      </w:r>
      <w:r w:rsidR="003F3A3A" w:rsidRPr="00975774">
        <w:t xml:space="preserve">eelnõude infosüsteemi EIS kaudu </w:t>
      </w:r>
      <w:r w:rsidRPr="00B05EF8">
        <w:t>kooskõlastamiseks Majandus- ja Kommunikatsiooniministeeriumile, Kliimaministeeriumile, Rahandusministeeriumile, Haridus- ja Teadusministeeriumile ja Justiits</w:t>
      </w:r>
      <w:r w:rsidR="005D62CF" w:rsidRPr="00B05EF8">
        <w:t>- ja Digi</w:t>
      </w:r>
      <w:r w:rsidRPr="00B05EF8">
        <w:t xml:space="preserve">ministeeriumile ning arvamuse avaldamiseks järgmistele huvirühmadele: </w:t>
      </w:r>
    </w:p>
    <w:p w14:paraId="00AF76DC" w14:textId="6EB7412D" w:rsidR="002D6483" w:rsidRPr="00B05EF8" w:rsidRDefault="0031321B" w:rsidP="0036607E">
      <w:pPr>
        <w:jc w:val="both"/>
      </w:pPr>
      <w:r w:rsidRPr="00B05EF8">
        <w:t>Eesti Põllumajandus-Kaubanduskoda, Eesti Maaparandajate Selts, Riigimetsa Majandamise Keskus, Eesti Erametsaliit, Eesti Maaülikool, Eesti Veeinseneride Liit, Eesti Linnade ja Valdade Liit, Eesti Turbaliit, Maa- ja Ruumiamet, Eestimaa Looduse Fond, Eesti Keskkonnaühenduste Koda.</w:t>
      </w:r>
    </w:p>
    <w:p w14:paraId="666F826D" w14:textId="77777777" w:rsidR="00F02537" w:rsidRDefault="00F02537" w:rsidP="0036607E">
      <w:pPr>
        <w:jc w:val="both"/>
      </w:pPr>
      <w:r w:rsidRPr="00B05EF8">
        <w:t>__________________________________________________________________________</w:t>
      </w:r>
    </w:p>
    <w:sectPr w:rsidR="00F02537" w:rsidSect="00BE5D76">
      <w:footerReference w:type="default" r:id="rId20"/>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07-14T15:26:00Z" w:initials="KA">
    <w:p w14:paraId="0F68B018" w14:textId="77777777" w:rsidR="00C8578E" w:rsidRDefault="000A45A2" w:rsidP="00C8578E">
      <w:pPr>
        <w:pStyle w:val="Kommentaaritekst"/>
      </w:pPr>
      <w:r>
        <w:rPr>
          <w:rStyle w:val="Kommentaariviide"/>
        </w:rPr>
        <w:annotationRef/>
      </w:r>
      <w:r w:rsidR="00C8578E">
        <w:t>Palun täiendage sisukokkuvõtet nii, et see vastaks HÕNTE § 41 lõike 2 nõuetele. Palun täpsustage eelnõuga lahendatavat küsimust (probleeme), seejärel selgitage kavandatava muudatuse eesmärki ning lõpetuseks tooge välja lahendus koos selle mõjuga, sealhulgas halduskoormuse muutuse kirjeldusega.</w:t>
      </w:r>
    </w:p>
    <w:p w14:paraId="3E385093" w14:textId="77777777" w:rsidR="00C8578E" w:rsidRDefault="00C8578E" w:rsidP="00C8578E">
      <w:pPr>
        <w:pStyle w:val="Kommentaaritekst"/>
      </w:pPr>
    </w:p>
    <w:p w14:paraId="1177F8AA" w14:textId="77777777" w:rsidR="00C8578E" w:rsidRDefault="00C8578E" w:rsidP="00C8578E">
      <w:pPr>
        <w:pStyle w:val="Kommentaaritekst"/>
      </w:pPr>
      <w:r>
        <w:t xml:space="preserve">Näiteks lisage: </w:t>
      </w:r>
    </w:p>
    <w:p w14:paraId="428B3C64" w14:textId="77777777" w:rsidR="00C8578E" w:rsidRDefault="00C8578E" w:rsidP="00C8578E">
      <w:pPr>
        <w:pStyle w:val="Kommentaaritekst"/>
      </w:pPr>
      <w:r>
        <w:rPr>
          <w:i/>
          <w:iCs/>
        </w:rPr>
        <w:t>Maaparanduse spetsialistid ei saa 2026. aastal tegevust jätkata, kuna puudub võimalus täita täienduskoolituse nõuet. Paljud vanad kuivendussüsteemid jäävad registrisse kandmata dokumentide puudumise ja keeruka loamenetluse tõttu. Riigimaa kasutusse andmise protsessid venivad liigse nõusolekumenetluse tõttu.</w:t>
      </w:r>
    </w:p>
    <w:p w14:paraId="2A82380A" w14:textId="77777777" w:rsidR="00C8578E" w:rsidRDefault="00C8578E" w:rsidP="00C8578E">
      <w:pPr>
        <w:pStyle w:val="Kommentaaritekst"/>
      </w:pPr>
      <w:r>
        <w:rPr>
          <w:i/>
          <w:iCs/>
        </w:rPr>
        <w:t>Eelnõu kaotab täienduskoolituse nõude, lihtsustab vanade maaparandussüsteemide registrisse kandmist ning riigimaa kasutusse andmist ja võõrandamist. Muudatuste eesmärk on vähendada halduskoormust ja muuta regulatsioonid paindlikumaks.</w:t>
      </w:r>
    </w:p>
  </w:comment>
  <w:comment w:id="1" w:author="Katariina Kärsten - JUSTDIGI" w:date="2025-07-18T10:28:00Z" w:initials="KK">
    <w:p w14:paraId="58BD29CE" w14:textId="77777777" w:rsidR="006B6E34" w:rsidRDefault="006B6E34" w:rsidP="006B6E34">
      <w:pPr>
        <w:pStyle w:val="Kommentaaritekst"/>
      </w:pPr>
      <w:r>
        <w:rPr>
          <w:rStyle w:val="Kommentaariviide"/>
        </w:rPr>
        <w:annotationRef/>
      </w:r>
      <w:r>
        <w:t xml:space="preserve">Vigane e-postiaadress, palume parandada. </w:t>
      </w:r>
    </w:p>
  </w:comment>
  <w:comment w:id="2" w:author="Karen Alamets - JUSTDIGI" w:date="2025-07-14T16:42:00Z" w:initials="KA">
    <w:p w14:paraId="5B33CB2F" w14:textId="7E619087" w:rsidR="000118E3" w:rsidRDefault="000118E3" w:rsidP="000118E3">
      <w:pPr>
        <w:pStyle w:val="Kommentaaritekst"/>
      </w:pPr>
      <w:r>
        <w:rPr>
          <w:rStyle w:val="Kommentaariviide"/>
        </w:rPr>
        <w:annotationRef/>
      </w:r>
      <w:r>
        <w:t xml:space="preserve">Palun lisage põhjendus väljatöötamiskavatsuse puudumise kohta seaduse eesmärgi peatükki (vt. HÕNTE § 42 lg 2). Lisage ka selgitus. </w:t>
      </w:r>
    </w:p>
    <w:p w14:paraId="6D06A629" w14:textId="77777777" w:rsidR="000118E3" w:rsidRDefault="000118E3" w:rsidP="000118E3">
      <w:pPr>
        <w:pStyle w:val="Kommentaaritekst"/>
      </w:pPr>
      <w:r>
        <w:t xml:space="preserve">Näiteks: </w:t>
      </w:r>
    </w:p>
    <w:p w14:paraId="3EF7A985" w14:textId="77777777" w:rsidR="000118E3" w:rsidRDefault="000118E3" w:rsidP="000118E3">
      <w:pPr>
        <w:pStyle w:val="Kommentaaritekst"/>
      </w:pPr>
      <w:r>
        <w:rPr>
          <w:i/>
          <w:iCs/>
        </w:rPr>
        <w:t>Eelnõule ei koostatud VTKd, sest tegemist on kiireloomulise eelnõuga. Kiireloomulisus tuleneb vajadusest võimaldada enne 2003. aasta 1. juulit ehitatud maaparandussüsteemide registrisse kandmist ka pärast 2026. aasta 1. jaanuari, mis on kehtivas õiguses sätestatud tähtajaks. Tähtajast kinnipidamine ei ole praktikas võimalik, mistõttu on vältimatu kiire õigusmuudatus, et vältida maaomanike põhjendamatut halduskoormust.</w:t>
      </w:r>
    </w:p>
  </w:comment>
  <w:comment w:id="10" w:author="Katariina Kärsten - JUSTDIGI" w:date="2025-07-18T10:34:00Z" w:initials="KK">
    <w:p w14:paraId="1C25AAED" w14:textId="77777777" w:rsidR="006A4DCB" w:rsidRDefault="006A4DCB" w:rsidP="006A4DCB">
      <w:pPr>
        <w:pStyle w:val="Kommentaaritekst"/>
      </w:pPr>
      <w:r>
        <w:rPr>
          <w:rStyle w:val="Kommentaariviide"/>
        </w:rPr>
        <w:annotationRef/>
      </w:r>
      <w:r>
        <w:t xml:space="preserve">Eelnõus muutus numeratsioon, palume üle vaadata ja parandada. </w:t>
      </w:r>
    </w:p>
    <w:p w14:paraId="6C1B064F" w14:textId="77777777" w:rsidR="006A4DCB" w:rsidRDefault="006A4DCB" w:rsidP="006A4DCB">
      <w:pPr>
        <w:pStyle w:val="Kommentaaritekst"/>
      </w:pPr>
    </w:p>
    <w:p w14:paraId="63CDF816" w14:textId="77777777" w:rsidR="006A4DCB" w:rsidRDefault="006A4DCB" w:rsidP="006A4DCB">
      <w:pPr>
        <w:pStyle w:val="Kommentaaritekst"/>
      </w:pPr>
      <w:r>
        <w:t xml:space="preserve">Teadmiseks: SK viited võib vormistada ka nii, et eelnõu muutmispunktidele ei viita: </w:t>
      </w:r>
    </w:p>
    <w:p w14:paraId="6FB359B4" w14:textId="77777777" w:rsidR="006A4DCB" w:rsidRDefault="006A4DCB" w:rsidP="006A4DCB">
      <w:pPr>
        <w:pStyle w:val="Kommentaaritekst"/>
      </w:pPr>
    </w:p>
    <w:p w14:paraId="4E8535F1" w14:textId="77777777" w:rsidR="006A4DCB" w:rsidRDefault="006A4DCB" w:rsidP="006A4DCB">
      <w:pPr>
        <w:pStyle w:val="Kommentaaritekst"/>
      </w:pPr>
      <w:r>
        <w:t xml:space="preserve">Muudetakse </w:t>
      </w:r>
      <w:r>
        <w:rPr>
          <w:b/>
          <w:bCs/>
        </w:rPr>
        <w:t>MaaParS § 26 lõike 5 punkti 2, § 35 lõiget 4 ja § 36 lõiget 1</w:t>
      </w:r>
      <w:r>
        <w:t xml:space="preserve">, asendades … </w:t>
      </w:r>
    </w:p>
    <w:p w14:paraId="67733996" w14:textId="77777777" w:rsidR="006A4DCB" w:rsidRDefault="006A4DCB" w:rsidP="006A4DCB">
      <w:pPr>
        <w:pStyle w:val="Kommentaaritekst"/>
      </w:pPr>
    </w:p>
    <w:p w14:paraId="4A7523EE" w14:textId="77777777" w:rsidR="006A4DCB" w:rsidRDefault="006A4DCB" w:rsidP="006A4DCB">
      <w:pPr>
        <w:pStyle w:val="Kommentaaritekst"/>
      </w:pPr>
      <w:r>
        <w:rPr>
          <w:b/>
          <w:bCs/>
        </w:rPr>
        <w:t>MaaParS § 33 lõikes 8</w:t>
      </w:r>
      <w:r>
        <w:t xml:space="preserve"> asendatakse … </w:t>
      </w:r>
    </w:p>
    <w:p w14:paraId="0AF045A5" w14:textId="77777777" w:rsidR="006A4DCB" w:rsidRDefault="006A4DCB" w:rsidP="006A4DCB">
      <w:pPr>
        <w:pStyle w:val="Kommentaaritekst"/>
      </w:pPr>
    </w:p>
    <w:p w14:paraId="49201B89" w14:textId="77777777" w:rsidR="006A4DCB" w:rsidRDefault="006A4DCB" w:rsidP="006A4DCB">
      <w:pPr>
        <w:pStyle w:val="Kommentaaritekst"/>
      </w:pPr>
      <w:r>
        <w:t xml:space="preserve">Pikema eelnõu korral vähendab selline vormistusviis oluliselt tehnilist tööd, mis kaasneb eelnõu numeratsiooni muutumisega. </w:t>
      </w:r>
    </w:p>
  </w:comment>
  <w:comment w:id="17" w:author="Katariina Kärsten - JUSTDIGI" w:date="2025-07-18T10:38:00Z" w:initials="KK">
    <w:p w14:paraId="40B5D427" w14:textId="77777777" w:rsidR="00907FD1" w:rsidRDefault="00907FD1" w:rsidP="00907FD1">
      <w:pPr>
        <w:pStyle w:val="Kommentaaritekst"/>
      </w:pPr>
      <w:r>
        <w:rPr>
          <w:rStyle w:val="Kommentaariviide"/>
        </w:rPr>
        <w:annotationRef/>
      </w:r>
      <w:r>
        <w:t xml:space="preserve">Eelnõu numeratsioon muutus, palume üle vaadata ja parandada. </w:t>
      </w:r>
    </w:p>
  </w:comment>
  <w:comment w:id="18" w:author="Karen Alamets - JUSTDIGI" w:date="1900-01-01T00:00:00Z" w:initials="KA">
    <w:p w14:paraId="30311A40" w14:textId="41130AA9" w:rsidR="00B17005" w:rsidRDefault="00B17005">
      <w:r>
        <w:annotationRef/>
      </w:r>
      <w:r w:rsidRPr="47A65312">
        <w:rPr>
          <w:color w:val="000000"/>
        </w:rPr>
        <w:t>Palun selgitage, milles seisneb keskmine mõju. Palume lisada ka mõju majandusele (vt HÕNTE § 46 lg 2).</w:t>
      </w:r>
    </w:p>
    <w:p w14:paraId="720FE1F8" w14:textId="77EE00F1" w:rsidR="00B17005" w:rsidRDefault="00B17005">
      <w:r w:rsidRPr="165E0A5E">
        <w:rPr>
          <w:color w:val="000000"/>
        </w:rPr>
        <w:t xml:space="preserve">Samuti soovitame kaaluda võimalust loetleda selles lõigus üksnes mõjuvaldkonnad ning täpsustada nende sisu ja ulatus täpsemalt muudatuses. </w:t>
      </w:r>
    </w:p>
    <w:p w14:paraId="0F8D2936" w14:textId="53C388B6" w:rsidR="00B17005" w:rsidRDefault="00B17005">
      <w:r w:rsidRPr="6E6CBDDD">
        <w:rPr>
          <w:color w:val="000000"/>
        </w:rPr>
        <w:t>Näiteks:</w:t>
      </w:r>
    </w:p>
    <w:p w14:paraId="3FA4A557" w14:textId="715A80FB" w:rsidR="00B17005" w:rsidRDefault="00B17005">
      <w:r w:rsidRPr="298136F4">
        <w:rPr>
          <w:i/>
          <w:iCs/>
          <w:color w:val="000000"/>
        </w:rPr>
        <w:t>Eelnõuga eeldatavasti ei kaasne sotsiaalset, sealhulgas demograafilist mõju ega mõju riigi julgeolekule ja välissuhetele, muudatustega avaldub aga mõju majandusele, elu- ja looduskeskkonnale, regionaalarengule ning riigiasutuste ja kohaliku omavalitsuse korraldusele.</w:t>
      </w:r>
    </w:p>
  </w:comment>
  <w:comment w:id="19" w:author="Karen Alamets - JUSTDIGI" w:date="2025-07-15T13:16:00Z" w:initials="KA">
    <w:p w14:paraId="001FDC20" w14:textId="77777777" w:rsidR="00CD7E4F" w:rsidRDefault="00CD7E4F" w:rsidP="00CD7E4F">
      <w:pPr>
        <w:pStyle w:val="Kommentaaritekst"/>
      </w:pPr>
      <w:r>
        <w:rPr>
          <w:rStyle w:val="Kommentaariviide"/>
        </w:rPr>
        <w:annotationRef/>
      </w:r>
      <w:r>
        <w:t>Lisage siia ka ettevõtted.</w:t>
      </w:r>
    </w:p>
  </w:comment>
  <w:comment w:id="20" w:author="Karen Alamets - JUSTDIGI" w:date="1900-01-01T00:00:00Z" w:initials="KA">
    <w:p w14:paraId="3BD8E6D2" w14:textId="2899638E" w:rsidR="00DD1197" w:rsidRDefault="00DD1197">
      <w:pPr>
        <w:pStyle w:val="Kommentaaritekst"/>
      </w:pPr>
      <w:r>
        <w:rPr>
          <w:rStyle w:val="Kommentaariviide"/>
        </w:rPr>
        <w:annotationRef/>
      </w:r>
      <w:r w:rsidRPr="0E2BA40A">
        <w:t xml:space="preserve">Kaaluge võimalust täpsustada, millised tegevused muutuvad muudatuse tulemusel tõhusamaks ning kuidas see võib mõjutada ettevõtluskeskkonda. </w:t>
      </w:r>
      <w:r w:rsidRPr="76BD3A90">
        <w:rPr>
          <w:i/>
          <w:iCs/>
        </w:rPr>
        <w:t>Näiteks võib välja tuua, et muudatus vähendab halduskoormust ja kulusid ettevõtjatele, kes tegutsevad maaparanduse valdkonnas. Samuti võimaldab see  ettevõtjatel tegevust alustada või jätkata, kuna täienduskoolituse piirang kaob.</w:t>
      </w:r>
    </w:p>
  </w:comment>
  <w:comment w:id="21" w:author="Karen Alamets - JUSTDIGI" w:date="1900-01-01T00:00:00Z" w:initials="KA">
    <w:p w14:paraId="1050985D" w14:textId="4AD820BC" w:rsidR="00DD1197" w:rsidRDefault="00DD1197">
      <w:pPr>
        <w:pStyle w:val="Kommentaaritekst"/>
      </w:pPr>
      <w:r>
        <w:rPr>
          <w:rStyle w:val="Kommentaariviide"/>
        </w:rPr>
        <w:annotationRef/>
      </w:r>
      <w:r w:rsidRPr="5BB4522F">
        <w:rPr>
          <w:color w:val="000000"/>
        </w:rPr>
        <w:t>Palun selgitage, mida tähendab siin väide, et ebasoovitava mõju risk on väike, positiivne? Meie hinnangul on riskide esinemise tõenäosus küll väike, kuid need võivad siiski avalduda näiteks spetsialistide teadmiste ebaühtlases tasemes,  väheses täienduskoolituse motivatsioonis või võimaliku töö kvaliteedi langusena. Paun täiendage ebasoovitava mõju lõiku.</w:t>
      </w:r>
    </w:p>
  </w:comment>
  <w:comment w:id="22" w:author="Karen Alamets - JUSTDIGI" w:date="2025-07-15T10:56:00Z" w:initials="KA">
    <w:p w14:paraId="429B5059" w14:textId="77777777" w:rsidR="004C04AD" w:rsidRDefault="00E90BD3" w:rsidP="004C04AD">
      <w:pPr>
        <w:pStyle w:val="Kommentaaritekst"/>
      </w:pPr>
      <w:r>
        <w:rPr>
          <w:rStyle w:val="Kommentaariviide"/>
        </w:rPr>
        <w:annotationRef/>
      </w:r>
      <w:r w:rsidR="004C04AD">
        <w:t xml:space="preserve">Lisage siia täpsustus, millised tegevused muutuvad selle tulemusel efektiivsemaks ning, kuidas see võib mõjutada ettevõtlust/metsatööstust. </w:t>
      </w:r>
      <w:r w:rsidR="004C04AD">
        <w:rPr>
          <w:i/>
          <w:iCs/>
        </w:rPr>
        <w:t>Näiteks võimaldab muudatus kasutada edaspidi registrisse kantud andmeid investeeringute, toetuste ja hooldustegevuste sihipärasemaks suunamiseks, ettevõtetel kaasneb kulude ja aja kokkuhoid.</w:t>
      </w:r>
    </w:p>
  </w:comment>
  <w:comment w:id="23" w:author="Karen Alamets - JUSTDIGI" w:date="1900-01-01T00:00:00Z" w:initials="KA">
    <w:p w14:paraId="17E6CBED" w14:textId="14D040A1" w:rsidR="00DD1197" w:rsidRDefault="00DD1197">
      <w:pPr>
        <w:pStyle w:val="Kommentaaritekst"/>
      </w:pPr>
      <w:r>
        <w:rPr>
          <w:rStyle w:val="Kommentaariviide"/>
        </w:rPr>
        <w:annotationRef/>
      </w:r>
      <w:r w:rsidRPr="5D4013DC">
        <w:rPr>
          <w:color w:val="000000"/>
        </w:rPr>
        <w:t>Palun selgitage, mida tähendab siin väide, et ebasoovitava mõju risk on väike, positiivne?</w:t>
      </w:r>
    </w:p>
    <w:p w14:paraId="41FE02BA" w14:textId="6882A419" w:rsidR="00DD1197" w:rsidRDefault="00DD1197">
      <w:pPr>
        <w:pStyle w:val="Kommentaaritekst"/>
      </w:pPr>
      <w:r w:rsidRPr="0C34DF28">
        <w:rPr>
          <w:color w:val="000000"/>
        </w:rPr>
        <w:t xml:space="preserve">Meie hinnangul on negatiivsete mõjude avaldumise risk väike. Siiski võiks märkida, et teatud juhtudel võib registrikande mõju osutuda maaomaniku jaoks negatiivseks. </w:t>
      </w:r>
    </w:p>
  </w:comment>
  <w:comment w:id="24" w:author="Karen Alamets - JUSTDIGI" w:date="2025-07-15T13:19:00Z" w:initials="KJ">
    <w:p w14:paraId="1F2AB657" w14:textId="7ABE962C" w:rsidR="00BD4DEC" w:rsidRDefault="00B17005">
      <w:r>
        <w:annotationRef/>
      </w:r>
      <w:r w:rsidRPr="3B9B608C">
        <w:t>Võimalusel lisage täpsustus.</w:t>
      </w:r>
    </w:p>
  </w:comment>
  <w:comment w:id="25" w:author="Karen Alamets - JUSTDIGI" w:date="1900-01-01T00:00:00Z" w:initials="KA">
    <w:p w14:paraId="67083AA1" w14:textId="1C9D00BC" w:rsidR="003C414F" w:rsidRDefault="00B17005">
      <w:r>
        <w:annotationRef/>
      </w:r>
      <w:r w:rsidRPr="6246F55F">
        <w:rPr>
          <w:color w:val="000000"/>
        </w:rPr>
        <w:t>Palun selgitage, mida tähendab siin väide, et ebasoovitava mõju risk on väike, positiivne? Palun selgitage võimalikke ebasoovitavaid riske metsaomanikele.</w:t>
      </w:r>
    </w:p>
  </w:comment>
  <w:comment w:id="26" w:author="Karen Alamets - JUSTDIGI" w:date="1900-01-01T00:00:00Z" w:initials="KA">
    <w:p w14:paraId="68B6CF2C" w14:textId="280FD3F7" w:rsidR="00DD1197" w:rsidRDefault="00DD1197">
      <w:pPr>
        <w:pStyle w:val="Kommentaaritekst"/>
      </w:pPr>
      <w:r>
        <w:rPr>
          <w:rStyle w:val="Kommentaariviide"/>
        </w:rPr>
        <w:annotationRef/>
      </w:r>
      <w:r w:rsidRPr="313DBB6F">
        <w:t xml:space="preserve">Võimalusel lisage täpsustus. </w:t>
      </w:r>
      <w:r w:rsidRPr="0AD767A3">
        <w:rPr>
          <w:i/>
          <w:iCs/>
        </w:rPr>
        <w:t>Näiteks aitab muudatus kaasa töökorralduse paindlikkuse ja ressursikasutuse tõhususe suurenemisele, vähendab vajadust kohapealseks sekkumiseks ning toetab paindlikumaid tööprotsesse.</w:t>
      </w:r>
    </w:p>
  </w:comment>
  <w:comment w:id="27" w:author="Karen Alamets - JUSTDIGI" w:date="1900-01-01T00:00:00Z" w:initials="KA">
    <w:p w14:paraId="0D7C79F6" w14:textId="534582B8" w:rsidR="00DD1197" w:rsidRDefault="00DD1197">
      <w:pPr>
        <w:pStyle w:val="Kommentaaritekst"/>
      </w:pPr>
      <w:r>
        <w:rPr>
          <w:rStyle w:val="Kommentaariviide"/>
        </w:rPr>
        <w:annotationRef/>
      </w:r>
      <w:r w:rsidRPr="3090FA20">
        <w:rPr>
          <w:color w:val="000000"/>
        </w:rPr>
        <w:t>Palun selgitage, mida tähendab väide, et ebasoovitava mõju risk on väike, positiivne. Kuigi riskide avaldumise tõenäosus võib olla väike, tuleks siiski välja tuua võimalikud riskid, mis on seotud andmete kvaliteediga, maaomanike päringutest tuleneva töökoormuse kasvuga ning vajadusega hallata suurt andmemahtu.</w:t>
      </w:r>
    </w:p>
  </w:comment>
  <w:comment w:id="28" w:author="Karen Alamets - JUSTDIGI" w:date="1900-01-01T00:00:00Z" w:initials="KA">
    <w:p w14:paraId="59B67AFA" w14:textId="373175C1" w:rsidR="00DD1197" w:rsidRDefault="00DD1197">
      <w:pPr>
        <w:pStyle w:val="Kommentaaritekst"/>
      </w:pPr>
      <w:r>
        <w:rPr>
          <w:rStyle w:val="Kommentaariviide"/>
        </w:rPr>
        <w:annotationRef/>
      </w:r>
      <w:r w:rsidRPr="7D4536DE">
        <w:t>Palun sõnastage muudatustega kaasnev mõju samas stiilis ja ülesehituses nagu varasemate muudatuste puhul. Palun täpsustage, milline mõju võib muudatusega  kaasneda, võttes arvesse mõju esinemise sagedust, ulatust, sihtrühma suurust ning ebasoovitavate mõjude riski.</w:t>
      </w:r>
    </w:p>
  </w:comment>
  <w:comment w:id="29" w:author="Karen Alamets - JUSTDIGI" w:date="1900-01-01T00:00:00Z" w:initials="KA">
    <w:p w14:paraId="73761A5E" w14:textId="37DAF35B" w:rsidR="003C414F" w:rsidRDefault="00B17005">
      <w:r>
        <w:annotationRef/>
      </w:r>
      <w:r w:rsidRPr="2B7CB63A">
        <w:t>Palun täpsustage selles osas riigiasutuste lõikes, millised tegevused on vajalikud seaduse rakendamiseks ning esitage hinnang vajalikele kuludele (võimalikud maaparandussüsteemide registri arendustööd, registris andmehalduse korraldamine, töötajate koolitused jm).</w:t>
      </w:r>
    </w:p>
    <w:p w14:paraId="6E2FF422" w14:textId="45CC8838" w:rsidR="003C414F" w:rsidRDefault="00B17005">
      <w:r w:rsidRPr="3ADE4E28">
        <w:t>Selline ülevaade aitab hinnata eelnõu rakendamise tegelikku mõju riigiasutuste tööle ja eelarvele (vt HÕNTE § 47).</w:t>
      </w:r>
    </w:p>
  </w:comment>
  <w:comment w:id="30" w:author="Katariina Kärsten - JUSTDIGI" w:date="2025-07-15T14:27:00Z" w:initials="KK">
    <w:p w14:paraId="7206702A" w14:textId="77777777" w:rsidR="00BB7C8B" w:rsidRDefault="00C45AEB" w:rsidP="00BB7C8B">
      <w:pPr>
        <w:pStyle w:val="Kommentaaritekst"/>
      </w:pPr>
      <w:r>
        <w:rPr>
          <w:rStyle w:val="Kommentaariviide"/>
        </w:rPr>
        <w:annotationRef/>
      </w:r>
      <w:r w:rsidR="00BB7C8B">
        <w:t xml:space="preserve">HÕNTE § 48 lg 3 p 3 nõuab määruse kehtetuks muutumise korral ka Riigi Teataja lingi lisamist.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82380A" w15:done="0"/>
  <w15:commentEx w15:paraId="58BD29CE" w15:done="0"/>
  <w15:commentEx w15:paraId="3EF7A985" w15:done="0"/>
  <w15:commentEx w15:paraId="49201B89" w15:done="0"/>
  <w15:commentEx w15:paraId="40B5D427" w15:done="0"/>
  <w15:commentEx w15:paraId="3FA4A557" w15:done="0"/>
  <w15:commentEx w15:paraId="001FDC20" w15:done="0"/>
  <w15:commentEx w15:paraId="3BD8E6D2" w15:done="0"/>
  <w15:commentEx w15:paraId="1050985D" w15:done="0"/>
  <w15:commentEx w15:paraId="429B5059" w15:done="0"/>
  <w15:commentEx w15:paraId="41FE02BA" w15:done="0"/>
  <w15:commentEx w15:paraId="1F2AB657" w15:done="0"/>
  <w15:commentEx w15:paraId="67083AA1" w15:done="0"/>
  <w15:commentEx w15:paraId="68B6CF2C" w15:done="0"/>
  <w15:commentEx w15:paraId="0D7C79F6" w15:done="0"/>
  <w15:commentEx w15:paraId="59B67AFA" w15:done="0"/>
  <w15:commentEx w15:paraId="6E2FF422" w15:done="0"/>
  <w15:commentEx w15:paraId="720670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898853" w16cex:dateUtc="2025-07-14T12:26:00Z"/>
  <w16cex:commentExtensible w16cex:durableId="1D724094" w16cex:dateUtc="2025-07-18T07:28:00Z"/>
  <w16cex:commentExtensible w16cex:durableId="3DCFB844" w16cex:dateUtc="2025-07-14T13:42:00Z"/>
  <w16cex:commentExtensible w16cex:durableId="2CFE8CBB" w16cex:dateUtc="2025-07-18T07:34:00Z"/>
  <w16cex:commentExtensible w16cex:durableId="6928AD88" w16cex:dateUtc="2025-07-18T07:38:00Z"/>
  <w16cex:commentExtensible w16cex:durableId="6E083AE5" w16cex:dateUtc="2025-07-15T07:41:00Z"/>
  <w16cex:commentExtensible w16cex:durableId="395058EC" w16cex:dateUtc="2025-07-15T10:16:00Z"/>
  <w16cex:commentExtensible w16cex:durableId="26084CDB" w16cex:dateUtc="2025-07-15T10:14:00Z"/>
  <w16cex:commentExtensible w16cex:durableId="021ACA8D" w16cex:dateUtc="2025-07-15T07:42:00Z"/>
  <w16cex:commentExtensible w16cex:durableId="741404DF" w16cex:dateUtc="2025-07-15T07:56:00Z"/>
  <w16cex:commentExtensible w16cex:durableId="7BD744EA" w16cex:dateUtc="2025-07-15T07:44:00Z"/>
  <w16cex:commentExtensible w16cex:durableId="615E9E5F" w16cex:dateUtc="2025-07-15T10:19:00Z"/>
  <w16cex:commentExtensible w16cex:durableId="0DDBABDD" w16cex:dateUtc="2025-07-15T07:45:00Z"/>
  <w16cex:commentExtensible w16cex:durableId="0E49D5B2" w16cex:dateUtc="2025-07-15T08:24:00Z"/>
  <w16cex:commentExtensible w16cex:durableId="23B9896E" w16cex:dateUtc="2025-07-15T07:45:00Z"/>
  <w16cex:commentExtensible w16cex:durableId="15B68E11" w16cex:dateUtc="2025-07-15T08:27:00Z"/>
  <w16cex:commentExtensible w16cex:durableId="7F61CE98" w16cex:dateUtc="2025-07-15T08:49:00Z"/>
  <w16cex:commentExtensible w16cex:durableId="4FBF985B" w16cex:dateUtc="2025-07-1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82380A" w16cid:durableId="12898853"/>
  <w16cid:commentId w16cid:paraId="58BD29CE" w16cid:durableId="1D724094"/>
  <w16cid:commentId w16cid:paraId="3EF7A985" w16cid:durableId="3DCFB844"/>
  <w16cid:commentId w16cid:paraId="49201B89" w16cid:durableId="2CFE8CBB"/>
  <w16cid:commentId w16cid:paraId="40B5D427" w16cid:durableId="6928AD88"/>
  <w16cid:commentId w16cid:paraId="3FA4A557" w16cid:durableId="6E083AE5"/>
  <w16cid:commentId w16cid:paraId="001FDC20" w16cid:durableId="395058EC"/>
  <w16cid:commentId w16cid:paraId="3BD8E6D2" w16cid:durableId="26084CDB"/>
  <w16cid:commentId w16cid:paraId="1050985D" w16cid:durableId="021ACA8D"/>
  <w16cid:commentId w16cid:paraId="429B5059" w16cid:durableId="741404DF"/>
  <w16cid:commentId w16cid:paraId="41FE02BA" w16cid:durableId="7BD744EA"/>
  <w16cid:commentId w16cid:paraId="1F2AB657" w16cid:durableId="615E9E5F"/>
  <w16cid:commentId w16cid:paraId="67083AA1" w16cid:durableId="0DDBABDD"/>
  <w16cid:commentId w16cid:paraId="68B6CF2C" w16cid:durableId="0E49D5B2"/>
  <w16cid:commentId w16cid:paraId="0D7C79F6" w16cid:durableId="23B9896E"/>
  <w16cid:commentId w16cid:paraId="59B67AFA" w16cid:durableId="15B68E11"/>
  <w16cid:commentId w16cid:paraId="6E2FF422" w16cid:durableId="7F61CE98"/>
  <w16cid:commentId w16cid:paraId="7206702A" w16cid:durableId="4FBF98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3DAB6" w14:textId="77777777" w:rsidR="000275C8" w:rsidRDefault="000275C8" w:rsidP="00F02537">
      <w:r>
        <w:separator/>
      </w:r>
    </w:p>
  </w:endnote>
  <w:endnote w:type="continuationSeparator" w:id="0">
    <w:p w14:paraId="32ED5728" w14:textId="77777777" w:rsidR="000275C8" w:rsidRDefault="000275C8" w:rsidP="00F0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7BB66DA7" w14:textId="77777777" w:rsidR="00F02537" w:rsidRDefault="00F02537">
        <w:pPr>
          <w:pStyle w:val="Jalus"/>
          <w:jc w:val="center"/>
        </w:pPr>
      </w:p>
      <w:p w14:paraId="2099AB90" w14:textId="77777777" w:rsidR="00F02537" w:rsidRDefault="00F02537">
        <w:pPr>
          <w:pStyle w:val="Jalus"/>
          <w:jc w:val="center"/>
        </w:pPr>
        <w:r>
          <w:fldChar w:fldCharType="begin"/>
        </w:r>
        <w:r>
          <w:instrText>PAGE   \* MERGEFORMAT</w:instrText>
        </w:r>
        <w:r>
          <w:fldChar w:fldCharType="separate"/>
        </w:r>
        <w:r w:rsidR="001260D6">
          <w:rPr>
            <w:noProof/>
          </w:rPr>
          <w:t>2</w:t>
        </w:r>
        <w:r>
          <w:fldChar w:fldCharType="end"/>
        </w:r>
      </w:p>
    </w:sdtContent>
  </w:sdt>
  <w:p w14:paraId="42576B95" w14:textId="77777777" w:rsidR="00F02537"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4F9D6" w14:textId="77777777" w:rsidR="000275C8" w:rsidRDefault="000275C8" w:rsidP="00F02537">
      <w:r>
        <w:separator/>
      </w:r>
    </w:p>
  </w:footnote>
  <w:footnote w:type="continuationSeparator" w:id="0">
    <w:p w14:paraId="1CD621BD" w14:textId="77777777" w:rsidR="000275C8" w:rsidRDefault="000275C8" w:rsidP="00F02537">
      <w:r>
        <w:continuationSeparator/>
      </w:r>
    </w:p>
  </w:footnote>
  <w:footnote w:id="1">
    <w:p w14:paraId="10CAB9F6" w14:textId="406DE191" w:rsidR="00AF11CA" w:rsidRDefault="00AF11CA" w:rsidP="00AF11CA">
      <w:pPr>
        <w:pStyle w:val="Allmrkusetekst"/>
      </w:pPr>
      <w:r>
        <w:rPr>
          <w:rStyle w:val="Allmrkuseviide"/>
        </w:rPr>
        <w:footnoteRef/>
      </w:r>
      <w:r>
        <w:t xml:space="preserve"> </w:t>
      </w:r>
      <w:r w:rsidRPr="000C40D9">
        <w:t>Erametsade infrastruktuuri uuring</w:t>
      </w:r>
      <w:r>
        <w:t>,</w:t>
      </w:r>
      <w:r w:rsidR="00502B56">
        <w:t xml:space="preserve"> </w:t>
      </w:r>
      <w:hyperlink r:id="rId1" w:history="1">
        <w:r w:rsidR="00502B56" w:rsidRPr="00502B56">
          <w:rPr>
            <w:rStyle w:val="Hperlink"/>
          </w:rPr>
          <w:t>https://www.eramets.ee/wp-content/uploads/2013/01/erametsade_infrastruktuuri_uuring.pdf</w:t>
        </w:r>
      </w:hyperlink>
    </w:p>
    <w:p w14:paraId="5E63BEA1" w14:textId="77777777" w:rsidR="00502B56" w:rsidRDefault="00502B56" w:rsidP="00AF11CA">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1DEC"/>
    <w:multiLevelType w:val="hybridMultilevel"/>
    <w:tmpl w:val="8F82D5AC"/>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B8D5724"/>
    <w:multiLevelType w:val="hybridMultilevel"/>
    <w:tmpl w:val="8F82D5AC"/>
    <w:lvl w:ilvl="0" w:tplc="195651E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11559BB"/>
    <w:multiLevelType w:val="hybridMultilevel"/>
    <w:tmpl w:val="58A892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207C25"/>
    <w:multiLevelType w:val="hybridMultilevel"/>
    <w:tmpl w:val="11182D70"/>
    <w:lvl w:ilvl="0" w:tplc="66728874">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60E27C6D"/>
    <w:multiLevelType w:val="hybridMultilevel"/>
    <w:tmpl w:val="A95E03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41905818">
    <w:abstractNumId w:val="2"/>
  </w:num>
  <w:num w:numId="2" w16cid:durableId="690766834">
    <w:abstractNumId w:val="4"/>
  </w:num>
  <w:num w:numId="3" w16cid:durableId="1363480650">
    <w:abstractNumId w:val="3"/>
  </w:num>
  <w:num w:numId="4" w16cid:durableId="481233744">
    <w:abstractNumId w:val="1"/>
  </w:num>
  <w:num w:numId="5" w16cid:durableId="6585779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164F"/>
    <w:rsid w:val="00004ABC"/>
    <w:rsid w:val="00010A37"/>
    <w:rsid w:val="000118E3"/>
    <w:rsid w:val="000134E3"/>
    <w:rsid w:val="00013E39"/>
    <w:rsid w:val="000169A9"/>
    <w:rsid w:val="00017A49"/>
    <w:rsid w:val="0002126C"/>
    <w:rsid w:val="000232D9"/>
    <w:rsid w:val="000275C8"/>
    <w:rsid w:val="00027F7F"/>
    <w:rsid w:val="00030B26"/>
    <w:rsid w:val="00031157"/>
    <w:rsid w:val="0003365F"/>
    <w:rsid w:val="00033731"/>
    <w:rsid w:val="000338D4"/>
    <w:rsid w:val="00040738"/>
    <w:rsid w:val="000407E6"/>
    <w:rsid w:val="0004344A"/>
    <w:rsid w:val="00043BA6"/>
    <w:rsid w:val="0004501A"/>
    <w:rsid w:val="00046C93"/>
    <w:rsid w:val="00054B1A"/>
    <w:rsid w:val="0005533C"/>
    <w:rsid w:val="00056506"/>
    <w:rsid w:val="00057BB4"/>
    <w:rsid w:val="0006037C"/>
    <w:rsid w:val="00060A94"/>
    <w:rsid w:val="00064257"/>
    <w:rsid w:val="00071727"/>
    <w:rsid w:val="000722CD"/>
    <w:rsid w:val="00074F29"/>
    <w:rsid w:val="00075425"/>
    <w:rsid w:val="000766A1"/>
    <w:rsid w:val="000766F1"/>
    <w:rsid w:val="00081FDC"/>
    <w:rsid w:val="000857DF"/>
    <w:rsid w:val="00085E73"/>
    <w:rsid w:val="00087FE9"/>
    <w:rsid w:val="0009061D"/>
    <w:rsid w:val="000906F4"/>
    <w:rsid w:val="00091051"/>
    <w:rsid w:val="00091167"/>
    <w:rsid w:val="00091D54"/>
    <w:rsid w:val="00096C86"/>
    <w:rsid w:val="0009752F"/>
    <w:rsid w:val="000A2B48"/>
    <w:rsid w:val="000A3818"/>
    <w:rsid w:val="000A45A2"/>
    <w:rsid w:val="000A7970"/>
    <w:rsid w:val="000B1F15"/>
    <w:rsid w:val="000B2D29"/>
    <w:rsid w:val="000B5FE0"/>
    <w:rsid w:val="000B6EC1"/>
    <w:rsid w:val="000B75E2"/>
    <w:rsid w:val="000B76AD"/>
    <w:rsid w:val="000C40D9"/>
    <w:rsid w:val="000C443C"/>
    <w:rsid w:val="000C54CF"/>
    <w:rsid w:val="000C6BC1"/>
    <w:rsid w:val="000C76F0"/>
    <w:rsid w:val="000D0090"/>
    <w:rsid w:val="000D4220"/>
    <w:rsid w:val="000D568A"/>
    <w:rsid w:val="000F3352"/>
    <w:rsid w:val="000F59AA"/>
    <w:rsid w:val="000F6D71"/>
    <w:rsid w:val="000F6DAC"/>
    <w:rsid w:val="0010360A"/>
    <w:rsid w:val="00105B59"/>
    <w:rsid w:val="001062B3"/>
    <w:rsid w:val="0011178B"/>
    <w:rsid w:val="00112A31"/>
    <w:rsid w:val="001174B1"/>
    <w:rsid w:val="001215A1"/>
    <w:rsid w:val="001260D6"/>
    <w:rsid w:val="0012673C"/>
    <w:rsid w:val="00127FE7"/>
    <w:rsid w:val="0013063D"/>
    <w:rsid w:val="00131DB4"/>
    <w:rsid w:val="001351E0"/>
    <w:rsid w:val="00145DB6"/>
    <w:rsid w:val="001464DC"/>
    <w:rsid w:val="0015198A"/>
    <w:rsid w:val="00154029"/>
    <w:rsid w:val="001540CF"/>
    <w:rsid w:val="00154A9F"/>
    <w:rsid w:val="00163079"/>
    <w:rsid w:val="001651A6"/>
    <w:rsid w:val="00165D7B"/>
    <w:rsid w:val="001676FF"/>
    <w:rsid w:val="00171D18"/>
    <w:rsid w:val="00173C1D"/>
    <w:rsid w:val="00183C66"/>
    <w:rsid w:val="001847DF"/>
    <w:rsid w:val="0019123A"/>
    <w:rsid w:val="00195ABC"/>
    <w:rsid w:val="001A26EB"/>
    <w:rsid w:val="001A29C3"/>
    <w:rsid w:val="001A5C9F"/>
    <w:rsid w:val="001A5DB8"/>
    <w:rsid w:val="001A7B39"/>
    <w:rsid w:val="001B097D"/>
    <w:rsid w:val="001B3CEA"/>
    <w:rsid w:val="001B4D7F"/>
    <w:rsid w:val="001C2C0A"/>
    <w:rsid w:val="001C7634"/>
    <w:rsid w:val="001D0329"/>
    <w:rsid w:val="001D0424"/>
    <w:rsid w:val="001D0763"/>
    <w:rsid w:val="001D0FBC"/>
    <w:rsid w:val="001D2606"/>
    <w:rsid w:val="001D260C"/>
    <w:rsid w:val="001D37AC"/>
    <w:rsid w:val="001D531E"/>
    <w:rsid w:val="001E0F83"/>
    <w:rsid w:val="001E7137"/>
    <w:rsid w:val="001E73E6"/>
    <w:rsid w:val="001E7AF7"/>
    <w:rsid w:val="001F17A6"/>
    <w:rsid w:val="001F2E07"/>
    <w:rsid w:val="001F3DC5"/>
    <w:rsid w:val="001F5094"/>
    <w:rsid w:val="001F78F5"/>
    <w:rsid w:val="0020324E"/>
    <w:rsid w:val="00207838"/>
    <w:rsid w:val="00212DB7"/>
    <w:rsid w:val="002133FB"/>
    <w:rsid w:val="00214831"/>
    <w:rsid w:val="00214C40"/>
    <w:rsid w:val="00216285"/>
    <w:rsid w:val="00222429"/>
    <w:rsid w:val="00225ABF"/>
    <w:rsid w:val="00226EDC"/>
    <w:rsid w:val="0022742F"/>
    <w:rsid w:val="002332FD"/>
    <w:rsid w:val="00234730"/>
    <w:rsid w:val="00241743"/>
    <w:rsid w:val="00242377"/>
    <w:rsid w:val="00247970"/>
    <w:rsid w:val="00251AB9"/>
    <w:rsid w:val="00253C15"/>
    <w:rsid w:val="002578B0"/>
    <w:rsid w:val="00257F32"/>
    <w:rsid w:val="00261DF4"/>
    <w:rsid w:val="002630F1"/>
    <w:rsid w:val="00266D0B"/>
    <w:rsid w:val="00271EB0"/>
    <w:rsid w:val="00280AFE"/>
    <w:rsid w:val="00286803"/>
    <w:rsid w:val="002902F7"/>
    <w:rsid w:val="0029213C"/>
    <w:rsid w:val="00297453"/>
    <w:rsid w:val="002A2452"/>
    <w:rsid w:val="002A2523"/>
    <w:rsid w:val="002A283F"/>
    <w:rsid w:val="002A2E2E"/>
    <w:rsid w:val="002A333C"/>
    <w:rsid w:val="002A7731"/>
    <w:rsid w:val="002B02B3"/>
    <w:rsid w:val="002B2150"/>
    <w:rsid w:val="002B44B4"/>
    <w:rsid w:val="002B5A0C"/>
    <w:rsid w:val="002C44A8"/>
    <w:rsid w:val="002C5FC6"/>
    <w:rsid w:val="002C63E6"/>
    <w:rsid w:val="002C6F10"/>
    <w:rsid w:val="002D1122"/>
    <w:rsid w:val="002D2D3E"/>
    <w:rsid w:val="002D58D9"/>
    <w:rsid w:val="002D6483"/>
    <w:rsid w:val="002D7A42"/>
    <w:rsid w:val="002E4868"/>
    <w:rsid w:val="002F471E"/>
    <w:rsid w:val="002F6DD3"/>
    <w:rsid w:val="0030002B"/>
    <w:rsid w:val="00307BB2"/>
    <w:rsid w:val="00310386"/>
    <w:rsid w:val="00310A44"/>
    <w:rsid w:val="0031321B"/>
    <w:rsid w:val="00316E66"/>
    <w:rsid w:val="00317D53"/>
    <w:rsid w:val="00320B53"/>
    <w:rsid w:val="00321C0A"/>
    <w:rsid w:val="003222F0"/>
    <w:rsid w:val="00325313"/>
    <w:rsid w:val="00325DB3"/>
    <w:rsid w:val="003347EB"/>
    <w:rsid w:val="00342585"/>
    <w:rsid w:val="003634AC"/>
    <w:rsid w:val="00365474"/>
    <w:rsid w:val="0036607E"/>
    <w:rsid w:val="00370422"/>
    <w:rsid w:val="00375696"/>
    <w:rsid w:val="0038482E"/>
    <w:rsid w:val="00385DCA"/>
    <w:rsid w:val="00387BC7"/>
    <w:rsid w:val="00393501"/>
    <w:rsid w:val="003943B3"/>
    <w:rsid w:val="003A3769"/>
    <w:rsid w:val="003A591C"/>
    <w:rsid w:val="003A7582"/>
    <w:rsid w:val="003B3168"/>
    <w:rsid w:val="003B5F76"/>
    <w:rsid w:val="003C27F8"/>
    <w:rsid w:val="003C414F"/>
    <w:rsid w:val="003C4FF5"/>
    <w:rsid w:val="003C6557"/>
    <w:rsid w:val="003D6355"/>
    <w:rsid w:val="003D7A11"/>
    <w:rsid w:val="003E208D"/>
    <w:rsid w:val="003E554E"/>
    <w:rsid w:val="003F0ED9"/>
    <w:rsid w:val="003F2301"/>
    <w:rsid w:val="003F3A3A"/>
    <w:rsid w:val="003F3CAE"/>
    <w:rsid w:val="003F6BD0"/>
    <w:rsid w:val="00401057"/>
    <w:rsid w:val="0040304D"/>
    <w:rsid w:val="00403448"/>
    <w:rsid w:val="004101A1"/>
    <w:rsid w:val="00412806"/>
    <w:rsid w:val="004129EC"/>
    <w:rsid w:val="00420378"/>
    <w:rsid w:val="00421672"/>
    <w:rsid w:val="00421AA0"/>
    <w:rsid w:val="00424DC7"/>
    <w:rsid w:val="00426899"/>
    <w:rsid w:val="00430703"/>
    <w:rsid w:val="00435A02"/>
    <w:rsid w:val="004368EB"/>
    <w:rsid w:val="0043797B"/>
    <w:rsid w:val="00442021"/>
    <w:rsid w:val="004427C0"/>
    <w:rsid w:val="00443B53"/>
    <w:rsid w:val="00443B6D"/>
    <w:rsid w:val="004626E2"/>
    <w:rsid w:val="00462C66"/>
    <w:rsid w:val="00463E55"/>
    <w:rsid w:val="004723ED"/>
    <w:rsid w:val="00475291"/>
    <w:rsid w:val="00476F88"/>
    <w:rsid w:val="00480E36"/>
    <w:rsid w:val="004914DA"/>
    <w:rsid w:val="0049223D"/>
    <w:rsid w:val="00492A30"/>
    <w:rsid w:val="004962B7"/>
    <w:rsid w:val="004A1A78"/>
    <w:rsid w:val="004A3278"/>
    <w:rsid w:val="004A69AF"/>
    <w:rsid w:val="004B1538"/>
    <w:rsid w:val="004B2709"/>
    <w:rsid w:val="004C04AD"/>
    <w:rsid w:val="004C15AE"/>
    <w:rsid w:val="004C1C5F"/>
    <w:rsid w:val="004C43C3"/>
    <w:rsid w:val="004C51E0"/>
    <w:rsid w:val="004C60BF"/>
    <w:rsid w:val="004D0163"/>
    <w:rsid w:val="004D1C8B"/>
    <w:rsid w:val="004D2639"/>
    <w:rsid w:val="004D313D"/>
    <w:rsid w:val="004D33AE"/>
    <w:rsid w:val="004D4399"/>
    <w:rsid w:val="004D7655"/>
    <w:rsid w:val="004D7E4C"/>
    <w:rsid w:val="004E0D06"/>
    <w:rsid w:val="004E2110"/>
    <w:rsid w:val="004E5DE5"/>
    <w:rsid w:val="004F09CD"/>
    <w:rsid w:val="004F540F"/>
    <w:rsid w:val="004F56EC"/>
    <w:rsid w:val="0050157E"/>
    <w:rsid w:val="0050196C"/>
    <w:rsid w:val="00502B56"/>
    <w:rsid w:val="00504275"/>
    <w:rsid w:val="0050662F"/>
    <w:rsid w:val="005071C1"/>
    <w:rsid w:val="005167A2"/>
    <w:rsid w:val="005212B5"/>
    <w:rsid w:val="00521E41"/>
    <w:rsid w:val="00522CCB"/>
    <w:rsid w:val="0052526C"/>
    <w:rsid w:val="005310DC"/>
    <w:rsid w:val="00533E10"/>
    <w:rsid w:val="0053467E"/>
    <w:rsid w:val="005347B4"/>
    <w:rsid w:val="00535659"/>
    <w:rsid w:val="00542F91"/>
    <w:rsid w:val="00546A97"/>
    <w:rsid w:val="00560448"/>
    <w:rsid w:val="005626BC"/>
    <w:rsid w:val="005643A1"/>
    <w:rsid w:val="00571813"/>
    <w:rsid w:val="00573CD3"/>
    <w:rsid w:val="00577F39"/>
    <w:rsid w:val="00584FF6"/>
    <w:rsid w:val="005850AE"/>
    <w:rsid w:val="005861D6"/>
    <w:rsid w:val="00587D43"/>
    <w:rsid w:val="0059151C"/>
    <w:rsid w:val="005927B4"/>
    <w:rsid w:val="00596D1F"/>
    <w:rsid w:val="005A2F31"/>
    <w:rsid w:val="005A4C7C"/>
    <w:rsid w:val="005A504A"/>
    <w:rsid w:val="005A61AA"/>
    <w:rsid w:val="005A6C86"/>
    <w:rsid w:val="005A714A"/>
    <w:rsid w:val="005A7745"/>
    <w:rsid w:val="005B018D"/>
    <w:rsid w:val="005B307E"/>
    <w:rsid w:val="005B356A"/>
    <w:rsid w:val="005B51F4"/>
    <w:rsid w:val="005B5DDB"/>
    <w:rsid w:val="005B6680"/>
    <w:rsid w:val="005C41E0"/>
    <w:rsid w:val="005C7DB6"/>
    <w:rsid w:val="005D2B26"/>
    <w:rsid w:val="005D3D96"/>
    <w:rsid w:val="005D62CF"/>
    <w:rsid w:val="005D6620"/>
    <w:rsid w:val="005D78B0"/>
    <w:rsid w:val="005E153F"/>
    <w:rsid w:val="005E1BA4"/>
    <w:rsid w:val="005E1E9E"/>
    <w:rsid w:val="005E3263"/>
    <w:rsid w:val="005E432C"/>
    <w:rsid w:val="005E6011"/>
    <w:rsid w:val="005E62DD"/>
    <w:rsid w:val="005E63FF"/>
    <w:rsid w:val="005F0DCC"/>
    <w:rsid w:val="005F11C1"/>
    <w:rsid w:val="005F1A97"/>
    <w:rsid w:val="005F3661"/>
    <w:rsid w:val="005F37E7"/>
    <w:rsid w:val="005F718A"/>
    <w:rsid w:val="00601A20"/>
    <w:rsid w:val="00603857"/>
    <w:rsid w:val="0060581A"/>
    <w:rsid w:val="00616063"/>
    <w:rsid w:val="006160CB"/>
    <w:rsid w:val="006274A5"/>
    <w:rsid w:val="0063284A"/>
    <w:rsid w:val="00632A58"/>
    <w:rsid w:val="00635C7A"/>
    <w:rsid w:val="006362DE"/>
    <w:rsid w:val="006370D0"/>
    <w:rsid w:val="00637A11"/>
    <w:rsid w:val="00640006"/>
    <w:rsid w:val="00646657"/>
    <w:rsid w:val="00647D4D"/>
    <w:rsid w:val="0065032E"/>
    <w:rsid w:val="00651931"/>
    <w:rsid w:val="0065383B"/>
    <w:rsid w:val="00655453"/>
    <w:rsid w:val="00655E86"/>
    <w:rsid w:val="006563B6"/>
    <w:rsid w:val="00662F58"/>
    <w:rsid w:val="00664FAA"/>
    <w:rsid w:val="00667693"/>
    <w:rsid w:val="006739C2"/>
    <w:rsid w:val="00673EC3"/>
    <w:rsid w:val="006740A6"/>
    <w:rsid w:val="0067457C"/>
    <w:rsid w:val="00675D67"/>
    <w:rsid w:val="0068184B"/>
    <w:rsid w:val="00682902"/>
    <w:rsid w:val="00682BEC"/>
    <w:rsid w:val="006846FB"/>
    <w:rsid w:val="00685F69"/>
    <w:rsid w:val="006948B1"/>
    <w:rsid w:val="006A011A"/>
    <w:rsid w:val="006A02C9"/>
    <w:rsid w:val="006A3DD7"/>
    <w:rsid w:val="006A4DCB"/>
    <w:rsid w:val="006A5394"/>
    <w:rsid w:val="006B1566"/>
    <w:rsid w:val="006B4EFA"/>
    <w:rsid w:val="006B568F"/>
    <w:rsid w:val="006B6E34"/>
    <w:rsid w:val="006C0DBD"/>
    <w:rsid w:val="006C1798"/>
    <w:rsid w:val="006C17EE"/>
    <w:rsid w:val="006C3C32"/>
    <w:rsid w:val="006D54E2"/>
    <w:rsid w:val="006E0BCA"/>
    <w:rsid w:val="006E6250"/>
    <w:rsid w:val="006F69AF"/>
    <w:rsid w:val="00703A47"/>
    <w:rsid w:val="00710B30"/>
    <w:rsid w:val="007118E4"/>
    <w:rsid w:val="007123A0"/>
    <w:rsid w:val="0072102A"/>
    <w:rsid w:val="00727610"/>
    <w:rsid w:val="00732F67"/>
    <w:rsid w:val="007372ED"/>
    <w:rsid w:val="00737740"/>
    <w:rsid w:val="0074546E"/>
    <w:rsid w:val="00752445"/>
    <w:rsid w:val="00761172"/>
    <w:rsid w:val="00762544"/>
    <w:rsid w:val="0077236A"/>
    <w:rsid w:val="0077399E"/>
    <w:rsid w:val="00776794"/>
    <w:rsid w:val="00777CA9"/>
    <w:rsid w:val="00782B8D"/>
    <w:rsid w:val="00791272"/>
    <w:rsid w:val="007916AF"/>
    <w:rsid w:val="007A1432"/>
    <w:rsid w:val="007A511C"/>
    <w:rsid w:val="007A53F0"/>
    <w:rsid w:val="007A5E27"/>
    <w:rsid w:val="007A79B7"/>
    <w:rsid w:val="007A7B83"/>
    <w:rsid w:val="007C09E4"/>
    <w:rsid w:val="007C3B90"/>
    <w:rsid w:val="007C3D6D"/>
    <w:rsid w:val="007C4115"/>
    <w:rsid w:val="007C7E43"/>
    <w:rsid w:val="007D1E57"/>
    <w:rsid w:val="007D41F2"/>
    <w:rsid w:val="007D6998"/>
    <w:rsid w:val="007D6FB3"/>
    <w:rsid w:val="007E2F0B"/>
    <w:rsid w:val="007E4B96"/>
    <w:rsid w:val="007E5057"/>
    <w:rsid w:val="007F01B3"/>
    <w:rsid w:val="00804277"/>
    <w:rsid w:val="00804CB2"/>
    <w:rsid w:val="00805D85"/>
    <w:rsid w:val="00807BED"/>
    <w:rsid w:val="00822296"/>
    <w:rsid w:val="0083146A"/>
    <w:rsid w:val="00831A80"/>
    <w:rsid w:val="00833FC8"/>
    <w:rsid w:val="008361C5"/>
    <w:rsid w:val="008418EA"/>
    <w:rsid w:val="00842702"/>
    <w:rsid w:val="00842E46"/>
    <w:rsid w:val="008438E6"/>
    <w:rsid w:val="008441C7"/>
    <w:rsid w:val="00850023"/>
    <w:rsid w:val="00850408"/>
    <w:rsid w:val="00856552"/>
    <w:rsid w:val="00856F81"/>
    <w:rsid w:val="00857B53"/>
    <w:rsid w:val="008616DE"/>
    <w:rsid w:val="00862154"/>
    <w:rsid w:val="00862410"/>
    <w:rsid w:val="00862670"/>
    <w:rsid w:val="00863253"/>
    <w:rsid w:val="00873711"/>
    <w:rsid w:val="008750A6"/>
    <w:rsid w:val="008811D3"/>
    <w:rsid w:val="0088389B"/>
    <w:rsid w:val="00884F86"/>
    <w:rsid w:val="0088526F"/>
    <w:rsid w:val="0088561C"/>
    <w:rsid w:val="00886051"/>
    <w:rsid w:val="00886398"/>
    <w:rsid w:val="0088674B"/>
    <w:rsid w:val="008879FA"/>
    <w:rsid w:val="00890B4F"/>
    <w:rsid w:val="0089533F"/>
    <w:rsid w:val="008974B7"/>
    <w:rsid w:val="008A1D6B"/>
    <w:rsid w:val="008A63FB"/>
    <w:rsid w:val="008B1777"/>
    <w:rsid w:val="008B2A2C"/>
    <w:rsid w:val="008B5842"/>
    <w:rsid w:val="008C79BA"/>
    <w:rsid w:val="008D26DC"/>
    <w:rsid w:val="008D4348"/>
    <w:rsid w:val="008D70E5"/>
    <w:rsid w:val="008E3D58"/>
    <w:rsid w:val="008E7044"/>
    <w:rsid w:val="008F1D42"/>
    <w:rsid w:val="008F32FC"/>
    <w:rsid w:val="008F4050"/>
    <w:rsid w:val="008F49B4"/>
    <w:rsid w:val="008F76FC"/>
    <w:rsid w:val="00902524"/>
    <w:rsid w:val="0090392C"/>
    <w:rsid w:val="0090407F"/>
    <w:rsid w:val="00904989"/>
    <w:rsid w:val="009053FC"/>
    <w:rsid w:val="00906CE2"/>
    <w:rsid w:val="00907FD1"/>
    <w:rsid w:val="00910011"/>
    <w:rsid w:val="00910F87"/>
    <w:rsid w:val="009129A6"/>
    <w:rsid w:val="00912C53"/>
    <w:rsid w:val="009166BE"/>
    <w:rsid w:val="00916A7C"/>
    <w:rsid w:val="00936B41"/>
    <w:rsid w:val="009408A1"/>
    <w:rsid w:val="0094199E"/>
    <w:rsid w:val="009427D5"/>
    <w:rsid w:val="009468BF"/>
    <w:rsid w:val="00952941"/>
    <w:rsid w:val="009555D0"/>
    <w:rsid w:val="00957590"/>
    <w:rsid w:val="009620B0"/>
    <w:rsid w:val="009620E9"/>
    <w:rsid w:val="00965DCC"/>
    <w:rsid w:val="00976116"/>
    <w:rsid w:val="00981050"/>
    <w:rsid w:val="009833D3"/>
    <w:rsid w:val="00991058"/>
    <w:rsid w:val="009912CF"/>
    <w:rsid w:val="00992EDC"/>
    <w:rsid w:val="00994AD2"/>
    <w:rsid w:val="009A2528"/>
    <w:rsid w:val="009A2F95"/>
    <w:rsid w:val="009A5AD7"/>
    <w:rsid w:val="009A5E02"/>
    <w:rsid w:val="009B0806"/>
    <w:rsid w:val="009B4225"/>
    <w:rsid w:val="009B71C6"/>
    <w:rsid w:val="009B7A26"/>
    <w:rsid w:val="009C1C9A"/>
    <w:rsid w:val="009C71A7"/>
    <w:rsid w:val="009C7E13"/>
    <w:rsid w:val="009D4DB4"/>
    <w:rsid w:val="009F1513"/>
    <w:rsid w:val="009F5F23"/>
    <w:rsid w:val="00A11008"/>
    <w:rsid w:val="00A20ED7"/>
    <w:rsid w:val="00A221D3"/>
    <w:rsid w:val="00A322A8"/>
    <w:rsid w:val="00A3310C"/>
    <w:rsid w:val="00A337EA"/>
    <w:rsid w:val="00A33DC9"/>
    <w:rsid w:val="00A35260"/>
    <w:rsid w:val="00A37E9F"/>
    <w:rsid w:val="00A411F5"/>
    <w:rsid w:val="00A45B5D"/>
    <w:rsid w:val="00A47F14"/>
    <w:rsid w:val="00A50619"/>
    <w:rsid w:val="00A50F1C"/>
    <w:rsid w:val="00A6037D"/>
    <w:rsid w:val="00A66DBF"/>
    <w:rsid w:val="00A66F58"/>
    <w:rsid w:val="00A67A5C"/>
    <w:rsid w:val="00A70D89"/>
    <w:rsid w:val="00A71A79"/>
    <w:rsid w:val="00A725F5"/>
    <w:rsid w:val="00A726A0"/>
    <w:rsid w:val="00A751B5"/>
    <w:rsid w:val="00A7588F"/>
    <w:rsid w:val="00A7619F"/>
    <w:rsid w:val="00A7710A"/>
    <w:rsid w:val="00A771B5"/>
    <w:rsid w:val="00A82874"/>
    <w:rsid w:val="00A92B62"/>
    <w:rsid w:val="00A93D50"/>
    <w:rsid w:val="00A94834"/>
    <w:rsid w:val="00AA0B8D"/>
    <w:rsid w:val="00AB0991"/>
    <w:rsid w:val="00AB50F6"/>
    <w:rsid w:val="00AB68D0"/>
    <w:rsid w:val="00AB7B0B"/>
    <w:rsid w:val="00AC5CE7"/>
    <w:rsid w:val="00AD3839"/>
    <w:rsid w:val="00AE5FBB"/>
    <w:rsid w:val="00AE60D8"/>
    <w:rsid w:val="00AF0E49"/>
    <w:rsid w:val="00AF11CA"/>
    <w:rsid w:val="00AF3ECF"/>
    <w:rsid w:val="00AF6507"/>
    <w:rsid w:val="00AF744E"/>
    <w:rsid w:val="00B01DA4"/>
    <w:rsid w:val="00B05DAD"/>
    <w:rsid w:val="00B05EF8"/>
    <w:rsid w:val="00B07CAB"/>
    <w:rsid w:val="00B102CF"/>
    <w:rsid w:val="00B13926"/>
    <w:rsid w:val="00B13E78"/>
    <w:rsid w:val="00B14437"/>
    <w:rsid w:val="00B1671C"/>
    <w:rsid w:val="00B17005"/>
    <w:rsid w:val="00B17659"/>
    <w:rsid w:val="00B227D4"/>
    <w:rsid w:val="00B23A9E"/>
    <w:rsid w:val="00B26718"/>
    <w:rsid w:val="00B36280"/>
    <w:rsid w:val="00B37C19"/>
    <w:rsid w:val="00B40241"/>
    <w:rsid w:val="00B40A02"/>
    <w:rsid w:val="00B4391D"/>
    <w:rsid w:val="00B441A4"/>
    <w:rsid w:val="00B461E5"/>
    <w:rsid w:val="00B517F5"/>
    <w:rsid w:val="00B53C0F"/>
    <w:rsid w:val="00B56532"/>
    <w:rsid w:val="00B57612"/>
    <w:rsid w:val="00B60881"/>
    <w:rsid w:val="00B63C64"/>
    <w:rsid w:val="00B67473"/>
    <w:rsid w:val="00B707BD"/>
    <w:rsid w:val="00B71EF1"/>
    <w:rsid w:val="00B74364"/>
    <w:rsid w:val="00B77150"/>
    <w:rsid w:val="00B8155A"/>
    <w:rsid w:val="00B81CCE"/>
    <w:rsid w:val="00B835BC"/>
    <w:rsid w:val="00B841E1"/>
    <w:rsid w:val="00B94440"/>
    <w:rsid w:val="00BA1B7C"/>
    <w:rsid w:val="00BA31A9"/>
    <w:rsid w:val="00BA5028"/>
    <w:rsid w:val="00BA7AC1"/>
    <w:rsid w:val="00BB28B3"/>
    <w:rsid w:val="00BB3062"/>
    <w:rsid w:val="00BB6802"/>
    <w:rsid w:val="00BB7C8B"/>
    <w:rsid w:val="00BC4967"/>
    <w:rsid w:val="00BC667E"/>
    <w:rsid w:val="00BC67FF"/>
    <w:rsid w:val="00BD188F"/>
    <w:rsid w:val="00BD46A7"/>
    <w:rsid w:val="00BD48AA"/>
    <w:rsid w:val="00BD4DEC"/>
    <w:rsid w:val="00BD730C"/>
    <w:rsid w:val="00BE5A72"/>
    <w:rsid w:val="00BE5D76"/>
    <w:rsid w:val="00C017B6"/>
    <w:rsid w:val="00C05F77"/>
    <w:rsid w:val="00C060B7"/>
    <w:rsid w:val="00C070F9"/>
    <w:rsid w:val="00C16F66"/>
    <w:rsid w:val="00C23AA9"/>
    <w:rsid w:val="00C3017F"/>
    <w:rsid w:val="00C30F5C"/>
    <w:rsid w:val="00C3537F"/>
    <w:rsid w:val="00C36468"/>
    <w:rsid w:val="00C43521"/>
    <w:rsid w:val="00C45557"/>
    <w:rsid w:val="00C45AEB"/>
    <w:rsid w:val="00C46221"/>
    <w:rsid w:val="00C46583"/>
    <w:rsid w:val="00C47BF3"/>
    <w:rsid w:val="00C5066B"/>
    <w:rsid w:val="00C5306C"/>
    <w:rsid w:val="00C53C96"/>
    <w:rsid w:val="00C562C8"/>
    <w:rsid w:val="00C63EF7"/>
    <w:rsid w:val="00C64213"/>
    <w:rsid w:val="00C7010A"/>
    <w:rsid w:val="00C76147"/>
    <w:rsid w:val="00C76D6A"/>
    <w:rsid w:val="00C827C8"/>
    <w:rsid w:val="00C84AB5"/>
    <w:rsid w:val="00C8578E"/>
    <w:rsid w:val="00C866D1"/>
    <w:rsid w:val="00C87A32"/>
    <w:rsid w:val="00C91246"/>
    <w:rsid w:val="00C92A9A"/>
    <w:rsid w:val="00C93AFE"/>
    <w:rsid w:val="00CA1F0C"/>
    <w:rsid w:val="00CB4B24"/>
    <w:rsid w:val="00CC2820"/>
    <w:rsid w:val="00CC2FB5"/>
    <w:rsid w:val="00CC347F"/>
    <w:rsid w:val="00CC4A9B"/>
    <w:rsid w:val="00CC51FE"/>
    <w:rsid w:val="00CC7522"/>
    <w:rsid w:val="00CD03A1"/>
    <w:rsid w:val="00CD1DE1"/>
    <w:rsid w:val="00CD25CF"/>
    <w:rsid w:val="00CD39F2"/>
    <w:rsid w:val="00CD7340"/>
    <w:rsid w:val="00CD7E4F"/>
    <w:rsid w:val="00CE3514"/>
    <w:rsid w:val="00CE540C"/>
    <w:rsid w:val="00CE5CF6"/>
    <w:rsid w:val="00CE6F25"/>
    <w:rsid w:val="00CF1D8A"/>
    <w:rsid w:val="00CF1DEE"/>
    <w:rsid w:val="00CF7026"/>
    <w:rsid w:val="00CF7D61"/>
    <w:rsid w:val="00D0151D"/>
    <w:rsid w:val="00D05F66"/>
    <w:rsid w:val="00D069A5"/>
    <w:rsid w:val="00D14B5A"/>
    <w:rsid w:val="00D2446B"/>
    <w:rsid w:val="00D3009A"/>
    <w:rsid w:val="00D300C5"/>
    <w:rsid w:val="00D3151C"/>
    <w:rsid w:val="00D325E4"/>
    <w:rsid w:val="00D33C6A"/>
    <w:rsid w:val="00D3472C"/>
    <w:rsid w:val="00D42252"/>
    <w:rsid w:val="00D4641C"/>
    <w:rsid w:val="00D46E1A"/>
    <w:rsid w:val="00D47C26"/>
    <w:rsid w:val="00D50DC6"/>
    <w:rsid w:val="00D555DF"/>
    <w:rsid w:val="00D55DDC"/>
    <w:rsid w:val="00D57DF5"/>
    <w:rsid w:val="00D606D1"/>
    <w:rsid w:val="00D65733"/>
    <w:rsid w:val="00D665F0"/>
    <w:rsid w:val="00D80622"/>
    <w:rsid w:val="00D844AF"/>
    <w:rsid w:val="00D8527B"/>
    <w:rsid w:val="00D8554C"/>
    <w:rsid w:val="00D85E73"/>
    <w:rsid w:val="00D86268"/>
    <w:rsid w:val="00D87A94"/>
    <w:rsid w:val="00D904AD"/>
    <w:rsid w:val="00D907F8"/>
    <w:rsid w:val="00D90AEA"/>
    <w:rsid w:val="00D960AA"/>
    <w:rsid w:val="00D96C29"/>
    <w:rsid w:val="00DA28B7"/>
    <w:rsid w:val="00DA4071"/>
    <w:rsid w:val="00DA5B17"/>
    <w:rsid w:val="00DA5FE0"/>
    <w:rsid w:val="00DB0FE3"/>
    <w:rsid w:val="00DB2792"/>
    <w:rsid w:val="00DB2DCC"/>
    <w:rsid w:val="00DB505E"/>
    <w:rsid w:val="00DC0D9F"/>
    <w:rsid w:val="00DC2DDE"/>
    <w:rsid w:val="00DD1197"/>
    <w:rsid w:val="00DD2099"/>
    <w:rsid w:val="00DD599D"/>
    <w:rsid w:val="00DE4AF4"/>
    <w:rsid w:val="00DE6E9C"/>
    <w:rsid w:val="00DF1E2C"/>
    <w:rsid w:val="00E01693"/>
    <w:rsid w:val="00E03971"/>
    <w:rsid w:val="00E05500"/>
    <w:rsid w:val="00E14368"/>
    <w:rsid w:val="00E153BF"/>
    <w:rsid w:val="00E15D9D"/>
    <w:rsid w:val="00E17007"/>
    <w:rsid w:val="00E177BC"/>
    <w:rsid w:val="00E20AD8"/>
    <w:rsid w:val="00E21D1E"/>
    <w:rsid w:val="00E229F8"/>
    <w:rsid w:val="00E2644E"/>
    <w:rsid w:val="00E32C4A"/>
    <w:rsid w:val="00E34F59"/>
    <w:rsid w:val="00E47570"/>
    <w:rsid w:val="00E50B6F"/>
    <w:rsid w:val="00E5507F"/>
    <w:rsid w:val="00E56D3B"/>
    <w:rsid w:val="00E717AB"/>
    <w:rsid w:val="00E90BD3"/>
    <w:rsid w:val="00E912C5"/>
    <w:rsid w:val="00E9223A"/>
    <w:rsid w:val="00E92BF9"/>
    <w:rsid w:val="00E9761A"/>
    <w:rsid w:val="00EA18A9"/>
    <w:rsid w:val="00EA5170"/>
    <w:rsid w:val="00EA5650"/>
    <w:rsid w:val="00EB03CE"/>
    <w:rsid w:val="00EB187F"/>
    <w:rsid w:val="00EB1A7B"/>
    <w:rsid w:val="00EB218D"/>
    <w:rsid w:val="00EB5073"/>
    <w:rsid w:val="00EC4F30"/>
    <w:rsid w:val="00EC5AFA"/>
    <w:rsid w:val="00EC7544"/>
    <w:rsid w:val="00ED3EED"/>
    <w:rsid w:val="00ED698C"/>
    <w:rsid w:val="00EE45CF"/>
    <w:rsid w:val="00EF3B1F"/>
    <w:rsid w:val="00F01561"/>
    <w:rsid w:val="00F0203C"/>
    <w:rsid w:val="00F02537"/>
    <w:rsid w:val="00F02580"/>
    <w:rsid w:val="00F03770"/>
    <w:rsid w:val="00F04F07"/>
    <w:rsid w:val="00F066E3"/>
    <w:rsid w:val="00F11279"/>
    <w:rsid w:val="00F128BB"/>
    <w:rsid w:val="00F14041"/>
    <w:rsid w:val="00F17EE7"/>
    <w:rsid w:val="00F25329"/>
    <w:rsid w:val="00F25EB3"/>
    <w:rsid w:val="00F269FE"/>
    <w:rsid w:val="00F378EF"/>
    <w:rsid w:val="00F37D8C"/>
    <w:rsid w:val="00F423D1"/>
    <w:rsid w:val="00F434B3"/>
    <w:rsid w:val="00F468AD"/>
    <w:rsid w:val="00F5593B"/>
    <w:rsid w:val="00F55D31"/>
    <w:rsid w:val="00F57722"/>
    <w:rsid w:val="00F61735"/>
    <w:rsid w:val="00F66AA3"/>
    <w:rsid w:val="00F72EC4"/>
    <w:rsid w:val="00F76410"/>
    <w:rsid w:val="00F77056"/>
    <w:rsid w:val="00F85611"/>
    <w:rsid w:val="00F858BA"/>
    <w:rsid w:val="00F876A8"/>
    <w:rsid w:val="00F87B4C"/>
    <w:rsid w:val="00F9546B"/>
    <w:rsid w:val="00F9583E"/>
    <w:rsid w:val="00F96F9D"/>
    <w:rsid w:val="00FA02F9"/>
    <w:rsid w:val="00FA2D04"/>
    <w:rsid w:val="00FA4613"/>
    <w:rsid w:val="00FA5180"/>
    <w:rsid w:val="00FA7F23"/>
    <w:rsid w:val="00FB2AA1"/>
    <w:rsid w:val="00FB2F6E"/>
    <w:rsid w:val="00FB30E2"/>
    <w:rsid w:val="00FB7FAF"/>
    <w:rsid w:val="00FC0CB5"/>
    <w:rsid w:val="00FC1B9F"/>
    <w:rsid w:val="00FC2128"/>
    <w:rsid w:val="00FC3C50"/>
    <w:rsid w:val="00FC5628"/>
    <w:rsid w:val="00FC7FB0"/>
    <w:rsid w:val="00FD41CD"/>
    <w:rsid w:val="00FD4D12"/>
    <w:rsid w:val="00FD52F6"/>
    <w:rsid w:val="00FD6065"/>
    <w:rsid w:val="00FE38B2"/>
    <w:rsid w:val="00FE503A"/>
    <w:rsid w:val="00FF3642"/>
    <w:rsid w:val="00FF6D4B"/>
    <w:rsid w:val="085BB990"/>
    <w:rsid w:val="0A8A8B2B"/>
    <w:rsid w:val="0BA1A61D"/>
    <w:rsid w:val="0C779B62"/>
    <w:rsid w:val="18947F80"/>
    <w:rsid w:val="2573AAD8"/>
    <w:rsid w:val="3097D5F1"/>
    <w:rsid w:val="399CE0DC"/>
    <w:rsid w:val="3A93B079"/>
    <w:rsid w:val="3DCB28FA"/>
    <w:rsid w:val="44F7EAA0"/>
    <w:rsid w:val="46787546"/>
    <w:rsid w:val="53FA6E6C"/>
    <w:rsid w:val="64F1DCDF"/>
    <w:rsid w:val="690F3906"/>
    <w:rsid w:val="6E7C6795"/>
    <w:rsid w:val="713C5568"/>
    <w:rsid w:val="71C9714E"/>
    <w:rsid w:val="765CE4C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C9CBA"/>
  <w15:docId w15:val="{BCACBC95-1778-4346-9265-D374ED7A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Kommentaariviide">
    <w:name w:val="annotation reference"/>
    <w:basedOn w:val="Liguvaikefont"/>
    <w:uiPriority w:val="99"/>
    <w:semiHidden/>
    <w:unhideWhenUsed/>
    <w:rsid w:val="00370422"/>
    <w:rPr>
      <w:sz w:val="16"/>
      <w:szCs w:val="16"/>
    </w:rPr>
  </w:style>
  <w:style w:type="paragraph" w:styleId="Kommentaaritekst">
    <w:name w:val="annotation text"/>
    <w:basedOn w:val="Normaallaad"/>
    <w:link w:val="KommentaaritekstMrk"/>
    <w:uiPriority w:val="99"/>
    <w:unhideWhenUsed/>
    <w:rsid w:val="00370422"/>
    <w:rPr>
      <w:sz w:val="20"/>
      <w:szCs w:val="20"/>
    </w:rPr>
  </w:style>
  <w:style w:type="character" w:customStyle="1" w:styleId="KommentaaritekstMrk">
    <w:name w:val="Kommentaari tekst Märk"/>
    <w:basedOn w:val="Liguvaikefont"/>
    <w:link w:val="Kommentaaritekst"/>
    <w:uiPriority w:val="99"/>
    <w:rsid w:val="00370422"/>
    <w:rPr>
      <w:rFonts w:ascii="Times New Roman" w:hAnsi="Times New Roman"/>
      <w:lang w:eastAsia="en-US"/>
    </w:rPr>
  </w:style>
  <w:style w:type="character" w:styleId="Hperlink">
    <w:name w:val="Hyperlink"/>
    <w:basedOn w:val="Liguvaikefont"/>
    <w:uiPriority w:val="99"/>
    <w:unhideWhenUsed/>
    <w:rsid w:val="00370422"/>
    <w:rPr>
      <w:color w:val="0000FF" w:themeColor="hyperlink"/>
      <w:u w:val="single"/>
    </w:rPr>
  </w:style>
  <w:style w:type="character" w:styleId="Lahendamatamainimine">
    <w:name w:val="Unresolved Mention"/>
    <w:basedOn w:val="Liguvaikefont"/>
    <w:uiPriority w:val="99"/>
    <w:semiHidden/>
    <w:unhideWhenUsed/>
    <w:rsid w:val="00370422"/>
    <w:rPr>
      <w:color w:val="605E5C"/>
      <w:shd w:val="clear" w:color="auto" w:fill="E1DFDD"/>
    </w:rPr>
  </w:style>
  <w:style w:type="paragraph" w:styleId="Allmrkusetekst">
    <w:name w:val="footnote text"/>
    <w:basedOn w:val="Normaallaad"/>
    <w:link w:val="AllmrkusetekstMrk"/>
    <w:uiPriority w:val="99"/>
    <w:semiHidden/>
    <w:unhideWhenUsed/>
    <w:rsid w:val="00F434B3"/>
    <w:rPr>
      <w:sz w:val="20"/>
      <w:szCs w:val="20"/>
    </w:rPr>
  </w:style>
  <w:style w:type="character" w:customStyle="1" w:styleId="AllmrkusetekstMrk">
    <w:name w:val="Allmärkuse tekst Märk"/>
    <w:basedOn w:val="Liguvaikefont"/>
    <w:link w:val="Allmrkusetekst"/>
    <w:uiPriority w:val="99"/>
    <w:semiHidden/>
    <w:rsid w:val="00F434B3"/>
    <w:rPr>
      <w:rFonts w:ascii="Times New Roman" w:hAnsi="Times New Roman"/>
      <w:lang w:eastAsia="en-US"/>
    </w:rPr>
  </w:style>
  <w:style w:type="character" w:styleId="Allmrkuseviide">
    <w:name w:val="footnote reference"/>
    <w:basedOn w:val="Liguvaikefont"/>
    <w:uiPriority w:val="99"/>
    <w:semiHidden/>
    <w:unhideWhenUsed/>
    <w:rsid w:val="00F434B3"/>
    <w:rPr>
      <w:vertAlign w:val="superscript"/>
    </w:rPr>
  </w:style>
  <w:style w:type="paragraph" w:styleId="Kommentaariteema">
    <w:name w:val="annotation subject"/>
    <w:basedOn w:val="Kommentaaritekst"/>
    <w:next w:val="Kommentaaritekst"/>
    <w:link w:val="KommentaariteemaMrk"/>
    <w:semiHidden/>
    <w:unhideWhenUsed/>
    <w:rsid w:val="00064257"/>
    <w:rPr>
      <w:b/>
      <w:bCs/>
    </w:rPr>
  </w:style>
  <w:style w:type="character" w:customStyle="1" w:styleId="KommentaariteemaMrk">
    <w:name w:val="Kommentaari teema Märk"/>
    <w:basedOn w:val="KommentaaritekstMrk"/>
    <w:link w:val="Kommentaariteema"/>
    <w:semiHidden/>
    <w:rsid w:val="00064257"/>
    <w:rPr>
      <w:rFonts w:ascii="Times New Roman" w:hAnsi="Times New Roman"/>
      <w:b/>
      <w:bCs/>
      <w:lang w:eastAsia="en-US"/>
    </w:rPr>
  </w:style>
  <w:style w:type="table" w:styleId="Kontuurtabel">
    <w:name w:val="Table Grid"/>
    <w:basedOn w:val="Normaaltabel"/>
    <w:uiPriority w:val="39"/>
    <w:rsid w:val="00703A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autoRedefine/>
    <w:qFormat/>
    <w:rsid w:val="006740A6"/>
    <w:pPr>
      <w:spacing w:after="240"/>
      <w:jc w:val="both"/>
    </w:pPr>
    <w:rPr>
      <w:rFonts w:ascii="Times New Roman" w:hAnsi="Times New Roman"/>
      <w:iCs/>
      <w:sz w:val="24"/>
      <w:szCs w:val="24"/>
      <w:lang w:eastAsia="en-US"/>
    </w:rPr>
  </w:style>
  <w:style w:type="paragraph" w:styleId="Redaktsioon">
    <w:name w:val="Revision"/>
    <w:hidden/>
    <w:uiPriority w:val="99"/>
    <w:semiHidden/>
    <w:rsid w:val="009408A1"/>
    <w:rPr>
      <w:rFonts w:ascii="Times New Roman" w:hAnsi="Times New Roman"/>
      <w:sz w:val="24"/>
      <w:szCs w:val="24"/>
      <w:lang w:eastAsia="en-US"/>
    </w:rPr>
  </w:style>
  <w:style w:type="paragraph" w:styleId="Normaallaadveeb">
    <w:name w:val="Normal (Web)"/>
    <w:basedOn w:val="Normaallaad"/>
    <w:uiPriority w:val="99"/>
    <w:unhideWhenUsed/>
    <w:rsid w:val="00FB7FAF"/>
    <w:pPr>
      <w:autoSpaceDE/>
      <w:autoSpaceDN/>
      <w:spacing w:before="100" w:beforeAutospacing="1" w:after="100" w:afterAutospacing="1"/>
    </w:pPr>
    <w:rPr>
      <w:lang w:eastAsia="et-EE"/>
    </w:rPr>
  </w:style>
  <w:style w:type="character" w:styleId="Tugev">
    <w:name w:val="Strong"/>
    <w:basedOn w:val="Liguvaikefont"/>
    <w:uiPriority w:val="22"/>
    <w:qFormat/>
    <w:rsid w:val="00FB7FAF"/>
    <w:rPr>
      <w:b/>
      <w:bCs/>
    </w:rPr>
  </w:style>
  <w:style w:type="character" w:styleId="Klastatudhperlink">
    <w:name w:val="FollowedHyperlink"/>
    <w:basedOn w:val="Liguvaikefont"/>
    <w:semiHidden/>
    <w:unhideWhenUsed/>
    <w:rsid w:val="00A948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63944">
      <w:bodyDiv w:val="1"/>
      <w:marLeft w:val="0"/>
      <w:marRight w:val="0"/>
      <w:marTop w:val="0"/>
      <w:marBottom w:val="0"/>
      <w:divBdr>
        <w:top w:val="none" w:sz="0" w:space="0" w:color="auto"/>
        <w:left w:val="none" w:sz="0" w:space="0" w:color="auto"/>
        <w:bottom w:val="none" w:sz="0" w:space="0" w:color="auto"/>
        <w:right w:val="none" w:sz="0" w:space="0" w:color="auto"/>
      </w:divBdr>
    </w:div>
    <w:div w:id="985550421">
      <w:bodyDiv w:val="1"/>
      <w:marLeft w:val="0"/>
      <w:marRight w:val="0"/>
      <w:marTop w:val="0"/>
      <w:marBottom w:val="0"/>
      <w:divBdr>
        <w:top w:val="none" w:sz="0" w:space="0" w:color="auto"/>
        <w:left w:val="none" w:sz="0" w:space="0" w:color="auto"/>
        <w:bottom w:val="none" w:sz="0" w:space="0" w:color="auto"/>
        <w:right w:val="none" w:sz="0" w:space="0" w:color="auto"/>
      </w:divBdr>
    </w:div>
    <w:div w:id="994921385">
      <w:bodyDiv w:val="1"/>
      <w:marLeft w:val="0"/>
      <w:marRight w:val="0"/>
      <w:marTop w:val="0"/>
      <w:marBottom w:val="0"/>
      <w:divBdr>
        <w:top w:val="none" w:sz="0" w:space="0" w:color="auto"/>
        <w:left w:val="none" w:sz="0" w:space="0" w:color="auto"/>
        <w:bottom w:val="none" w:sz="0" w:space="0" w:color="auto"/>
        <w:right w:val="none" w:sz="0" w:space="0" w:color="auto"/>
      </w:divBdr>
    </w:div>
    <w:div w:id="1007682077">
      <w:bodyDiv w:val="1"/>
      <w:marLeft w:val="0"/>
      <w:marRight w:val="0"/>
      <w:marTop w:val="0"/>
      <w:marBottom w:val="0"/>
      <w:divBdr>
        <w:top w:val="none" w:sz="0" w:space="0" w:color="auto"/>
        <w:left w:val="none" w:sz="0" w:space="0" w:color="auto"/>
        <w:bottom w:val="none" w:sz="0" w:space="0" w:color="auto"/>
        <w:right w:val="none" w:sz="0" w:space="0" w:color="auto"/>
      </w:divBdr>
    </w:div>
    <w:div w:id="1177425137">
      <w:bodyDiv w:val="1"/>
      <w:marLeft w:val="0"/>
      <w:marRight w:val="0"/>
      <w:marTop w:val="0"/>
      <w:marBottom w:val="0"/>
      <w:divBdr>
        <w:top w:val="none" w:sz="0" w:space="0" w:color="auto"/>
        <w:left w:val="none" w:sz="0" w:space="0" w:color="auto"/>
        <w:bottom w:val="none" w:sz="0" w:space="0" w:color="auto"/>
        <w:right w:val="none" w:sz="0" w:space="0" w:color="auto"/>
      </w:divBdr>
    </w:div>
    <w:div w:id="1323510371">
      <w:bodyDiv w:val="1"/>
      <w:marLeft w:val="0"/>
      <w:marRight w:val="0"/>
      <w:marTop w:val="0"/>
      <w:marBottom w:val="0"/>
      <w:divBdr>
        <w:top w:val="none" w:sz="0" w:space="0" w:color="auto"/>
        <w:left w:val="none" w:sz="0" w:space="0" w:color="auto"/>
        <w:bottom w:val="none" w:sz="0" w:space="0" w:color="auto"/>
        <w:right w:val="none" w:sz="0" w:space="0" w:color="auto"/>
      </w:divBdr>
    </w:div>
    <w:div w:id="1681009080">
      <w:bodyDiv w:val="1"/>
      <w:marLeft w:val="0"/>
      <w:marRight w:val="0"/>
      <w:marTop w:val="0"/>
      <w:marBottom w:val="0"/>
      <w:divBdr>
        <w:top w:val="none" w:sz="0" w:space="0" w:color="auto"/>
        <w:left w:val="none" w:sz="0" w:space="0" w:color="auto"/>
        <w:bottom w:val="none" w:sz="0" w:space="0" w:color="auto"/>
        <w:right w:val="none" w:sz="0" w:space="0" w:color="auto"/>
      </w:divBdr>
    </w:div>
    <w:div w:id="1824463016">
      <w:bodyDiv w:val="1"/>
      <w:marLeft w:val="0"/>
      <w:marRight w:val="0"/>
      <w:marTop w:val="0"/>
      <w:marBottom w:val="0"/>
      <w:divBdr>
        <w:top w:val="none" w:sz="0" w:space="0" w:color="auto"/>
        <w:left w:val="none" w:sz="0" w:space="0" w:color="auto"/>
        <w:bottom w:val="none" w:sz="0" w:space="0" w:color="auto"/>
        <w:right w:val="none" w:sz="0" w:space="0" w:color="auto"/>
      </w:divBdr>
    </w:div>
    <w:div w:id="204027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reena.osolin@agri.ee)ning" TargetMode="External"/><Relationship Id="rId2" Type="http://schemas.openxmlformats.org/officeDocument/2006/relationships/customXml" Target="../customXml/item2.xml"/><Relationship Id="rId16" Type="http://schemas.openxmlformats.org/officeDocument/2006/relationships/hyperlink" Target="mailto:hunt@agri.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merly.kiisler@agri.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eni.kohal@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ramets.ee/wp-content/uploads/2013/01/erametsade_infrastruktuuri_uur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2.xml><?xml version="1.0" encoding="utf-8"?>
<ds:datastoreItem xmlns:ds="http://schemas.openxmlformats.org/officeDocument/2006/customXml" ds:itemID="{72B28704-6B70-4200-9D12-B53A9F2734B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719F2EB5-CE31-448C-8270-36BA491A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27AAB-911E-4DEC-BBB2-CF5813A9E6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6195</Words>
  <Characters>35933</Characters>
  <Application>Microsoft Office Word</Application>
  <DocSecurity>0</DocSecurity>
  <Lines>299</Lines>
  <Paragraphs>84</Paragraphs>
  <ScaleCrop>false</ScaleCrop>
  <Company>Põllumajandusministeerium</Company>
  <LinksUpToDate>false</LinksUpToDate>
  <CharactersWithSpaces>42044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dc:creator>
  <cp:keywords/>
  <cp:lastModifiedBy>Katariina Kärsten - JUSTDIGI</cp:lastModifiedBy>
  <cp:revision>46</cp:revision>
  <cp:lastPrinted>2014-08-25T00:51:00Z</cp:lastPrinted>
  <dcterms:created xsi:type="dcterms:W3CDTF">2025-07-14T02:04:00Z</dcterms:created>
  <dcterms:modified xsi:type="dcterms:W3CDTF">2025-07-18T07:38:00Z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2025-07-14T12:04:42Z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d9734ddf-edea-4e36-9913-ed830ffd072d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